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3549FA3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w:t>
      </w:r>
      <w:del w:id="0" w:author="Author">
        <w:r w:rsidRPr="006E4F58" w:rsidDel="00D4355F">
          <w:rPr>
            <w:rFonts w:ascii="Times New Roman" w:eastAsia="Times New Roman" w:hAnsi="Times New Roman" w:cs="Times New Roman"/>
          </w:rPr>
          <w:delText xml:space="preserve">_________________ </w:delText>
        </w:r>
      </w:del>
      <w:ins w:id="1" w:author="Author">
        <w:r w:rsidR="00D4355F">
          <w:rPr>
            <w:rFonts w:ascii="Times New Roman" w:eastAsia="Times New Roman" w:hAnsi="Times New Roman" w:cs="Times New Roman"/>
          </w:rPr>
          <w:t>Delta Dental Plan of Indiana, Inc.</w:t>
        </w:r>
        <w:r w:rsidR="00D4355F" w:rsidRPr="006E4F58">
          <w:rPr>
            <w:rFonts w:ascii="Times New Roman" w:eastAsia="Times New Roman" w:hAnsi="Times New Roman" w:cs="Times New Roman"/>
          </w:rPr>
          <w:t xml:space="preserve"> </w:t>
        </w:r>
      </w:ins>
      <w:r w:rsidRPr="006E4F58">
        <w:rPr>
          <w:rFonts w:ascii="Times New Roman" w:eastAsia="Times New Roman" w:hAnsi="Times New Roman" w:cs="Times New Roman"/>
        </w:rPr>
        <w:t>(</w:t>
      </w:r>
      <w:del w:id="2" w:author="Author">
        <w:r w:rsidRPr="006E4F58" w:rsidDel="00D4355F">
          <w:rPr>
            <w:rFonts w:ascii="Times New Roman" w:eastAsia="Times New Roman" w:hAnsi="Times New Roman" w:cs="Times New Roman"/>
          </w:rPr>
          <w:delText>the</w:delText>
        </w:r>
      </w:del>
      <w:r w:rsidRPr="006E4F58">
        <w:rPr>
          <w:rFonts w:ascii="Times New Roman" w:eastAsia="Times New Roman" w:hAnsi="Times New Roman" w:cs="Times New Roman"/>
        </w:rPr>
        <w:t xml:space="preserve"> “</w:t>
      </w:r>
      <w:del w:id="3" w:author="Author">
        <w:r w:rsidRPr="006E4F58" w:rsidDel="00D4355F">
          <w:rPr>
            <w:rFonts w:ascii="Times New Roman" w:eastAsia="Times New Roman" w:hAnsi="Times New Roman" w:cs="Times New Roman"/>
          </w:rPr>
          <w:delText>Contractor</w:delText>
        </w:r>
      </w:del>
      <w:ins w:id="4"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ED6E176" w:rsidR="006E4F58" w:rsidRPr="0041593D"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del w:id="5" w:author="Author">
        <w:r w:rsidRPr="006E4F58" w:rsidDel="00D4355F">
          <w:rPr>
            <w:rFonts w:ascii="Times New Roman" w:eastAsia="Times New Roman" w:hAnsi="Times New Roman" w:cs="Times New Roman"/>
          </w:rPr>
          <w:delText>The Contractor</w:delText>
        </w:r>
      </w:del>
      <w:ins w:id="6" w:author="Author">
        <w:r w:rsidR="00D4355F">
          <w:rPr>
            <w:rFonts w:ascii="Times New Roman" w:eastAsia="Times New Roman" w:hAnsi="Times New Roman" w:cs="Times New Roman"/>
          </w:rPr>
          <w:t>Delta</w:t>
        </w:r>
        <w:r w:rsidR="00D4355F" w:rsidRPr="0041593D">
          <w:rPr>
            <w:rFonts w:ascii="Times New Roman" w:eastAsia="Times New Roman" w:hAnsi="Times New Roman" w:cs="Times New Roman"/>
          </w:rPr>
          <w:t xml:space="preserve"> Dental</w:t>
        </w:r>
      </w:ins>
      <w:r w:rsidRPr="0041593D">
        <w:rPr>
          <w:rFonts w:ascii="Times New Roman" w:eastAsia="Times New Roman" w:hAnsi="Times New Roman" w:cs="Times New Roman"/>
        </w:rPr>
        <w:t xml:space="preserve"> shall provide the </w:t>
      </w:r>
      <w:del w:id="7" w:author="Author">
        <w:r w:rsidRPr="0041593D" w:rsidDel="00D4355F">
          <w:rPr>
            <w:rFonts w:ascii="Times New Roman" w:eastAsia="Times New Roman" w:hAnsi="Times New Roman" w:cs="Times New Roman"/>
          </w:rPr>
          <w:delText>following s</w:delText>
        </w:r>
      </w:del>
      <w:ins w:id="8" w:author="Author">
        <w:r w:rsidR="00D4355F" w:rsidRPr="0041593D">
          <w:rPr>
            <w:rFonts w:ascii="Times New Roman" w:eastAsia="Times New Roman" w:hAnsi="Times New Roman" w:cs="Times New Roman"/>
          </w:rPr>
          <w:t>S</w:t>
        </w:r>
      </w:ins>
      <w:r w:rsidRPr="0041593D">
        <w:rPr>
          <w:rFonts w:ascii="Times New Roman" w:eastAsia="Times New Roman" w:hAnsi="Times New Roman" w:cs="Times New Roman"/>
        </w:rPr>
        <w:t xml:space="preserve">ervices </w:t>
      </w:r>
      <w:del w:id="9" w:author="Author">
        <w:r w:rsidRPr="0041593D" w:rsidDel="00D4355F">
          <w:rPr>
            <w:rFonts w:ascii="Times New Roman" w:eastAsia="Times New Roman" w:hAnsi="Times New Roman" w:cs="Times New Roman"/>
          </w:rPr>
          <w:delText>relative to this Contract:</w:delText>
        </w:r>
      </w:del>
      <w:ins w:id="10" w:author="Author">
        <w:r w:rsidR="00D4355F" w:rsidRPr="0041593D">
          <w:rPr>
            <w:rFonts w:ascii="Times New Roman" w:eastAsia="Times New Roman" w:hAnsi="Times New Roman" w:cs="Times New Roman"/>
          </w:rPr>
          <w:t>described in the attached contract prepared by Delta Dental</w:t>
        </w:r>
        <w:commentRangeStart w:id="11"/>
        <w:r w:rsidR="00D4355F" w:rsidRPr="0041593D">
          <w:rPr>
            <w:rFonts w:ascii="Times New Roman" w:eastAsia="Times New Roman" w:hAnsi="Times New Roman" w:cs="Times New Roman"/>
          </w:rPr>
          <w:t xml:space="preserve"> (the “Form Contract”).</w:t>
        </w:r>
        <w:commentRangeEnd w:id="11"/>
        <w:r w:rsidR="00D4355F" w:rsidRPr="0041593D">
          <w:rPr>
            <w:rStyle w:val="CommentReference"/>
            <w:rFonts w:ascii="Times New Roman" w:hAnsi="Times New Roman" w:cs="Times New Roman"/>
            <w:sz w:val="22"/>
            <w:szCs w:val="22"/>
            <w:rPrChange w:id="12" w:author="Author">
              <w:rPr>
                <w:rStyle w:val="CommentReference"/>
              </w:rPr>
            </w:rPrChange>
          </w:rPr>
          <w:commentReference w:id="11"/>
        </w:r>
        <w:r w:rsidR="00D4355F" w:rsidRPr="0041593D">
          <w:rPr>
            <w:rFonts w:ascii="Times New Roman" w:eastAsia="Times New Roman" w:hAnsi="Times New Roman" w:cs="Times New Roman"/>
          </w:rPr>
          <w:t xml:space="preserve">  This Contract and the Form Contract are incorporated into each other and, when read together, shall constitute one integrated document (“this Contract”). </w:t>
        </w:r>
        <w:r w:rsidR="006436D1" w:rsidRPr="0041593D">
          <w:rPr>
            <w:rFonts w:ascii="Times New Roman" w:hAnsi="Times New Roman" w:cs="Times New Roman"/>
            <w:rPrChange w:id="13" w:author="Author">
              <w:rPr>
                <w:sz w:val="20"/>
                <w:szCs w:val="20"/>
              </w:rPr>
            </w:rPrChange>
          </w:rPr>
          <w:t>Any inconsistency, conflict, or ambiguity between this Addendum and the Form Contract shall be resolved by giving precedence and effect to the Form Contract.</w:t>
        </w:r>
      </w:ins>
    </w:p>
    <w:p w14:paraId="172A11F5" w14:textId="77777777" w:rsidR="006E4F58" w:rsidRPr="0041593D" w:rsidRDefault="006E4F58" w:rsidP="006E4F58">
      <w:pPr>
        <w:spacing w:after="0" w:line="240" w:lineRule="auto"/>
        <w:rPr>
          <w:rFonts w:ascii="Times New Roman" w:eastAsia="Times New Roman" w:hAnsi="Times New Roman" w:cs="Times New Roman"/>
        </w:rPr>
      </w:pPr>
      <w:r w:rsidRPr="0041593D">
        <w:rPr>
          <w:rFonts w:ascii="Times New Roman" w:eastAsia="Times New Roman" w:hAnsi="Times New Roman" w:cs="Times New Roman"/>
        </w:rPr>
        <w:t xml:space="preserve"> </w:t>
      </w:r>
    </w:p>
    <w:p w14:paraId="172A11F6" w14:textId="14832EF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w:t>
      </w:r>
      <w:del w:id="14" w:author="Author">
        <w:r w:rsidRPr="006E4F58" w:rsidDel="00D4355F">
          <w:rPr>
            <w:rFonts w:ascii="Times New Roman" w:eastAsia="Times New Roman" w:hAnsi="Times New Roman" w:cs="Times New Roman"/>
          </w:rPr>
          <w:delText>The Contractor</w:delText>
        </w:r>
      </w:del>
      <w:ins w:id="15"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will be paid at the rate</w:t>
      </w:r>
      <w:ins w:id="16" w:author="Author">
        <w:r w:rsidR="00D4355F">
          <w:rPr>
            <w:rFonts w:ascii="Times New Roman" w:eastAsia="Times New Roman" w:hAnsi="Times New Roman" w:cs="Times New Roman"/>
          </w:rPr>
          <w:t>s set forth in the Form Contract for the Services</w:t>
        </w:r>
      </w:ins>
      <w:del w:id="17" w:author="Author">
        <w:r w:rsidRPr="006E4F58" w:rsidDel="00D4355F">
          <w:rPr>
            <w:rFonts w:ascii="Times New Roman" w:eastAsia="Times New Roman" w:hAnsi="Times New Roman" w:cs="Times New Roman"/>
          </w:rPr>
          <w:delText xml:space="preserve"> of _______ for performing the duties set forth above</w:delText>
        </w:r>
      </w:del>
      <w:r w:rsidRPr="006E4F58">
        <w:rPr>
          <w:rFonts w:ascii="Times New Roman" w:eastAsia="Times New Roman" w:hAnsi="Times New Roman" w:cs="Times New Roman"/>
        </w:rPr>
        <w:t xml:space="preser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ins w:id="18" w:author="Author">
        <w:r w:rsidR="00D4355F">
          <w:rPr>
            <w:rFonts w:ascii="Times New Roman" w:eastAsia="Times New Roman" w:hAnsi="Times New Roman" w:cs="Times New Roman"/>
          </w:rPr>
          <w:t xml:space="preserve">  The State and Delta Dental agree to negotiate in good faith to amend this Contract to increase funding if the State determines it is necessary to add more subscribers. </w:t>
        </w:r>
      </w:ins>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FA3DA7E"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 xml:space="preserve">This Contract </w:t>
      </w:r>
      <w:del w:id="19" w:author="Author">
        <w:r w:rsidRPr="006E4F58" w:rsidDel="00D4355F">
          <w:rPr>
            <w:rFonts w:ascii="Times New Roman" w:eastAsia="Times New Roman" w:hAnsi="Times New Roman" w:cs="Times New Roman"/>
          </w:rPr>
          <w:delText xml:space="preserve">shall be effective for a period of _________. It </w:delText>
        </w:r>
      </w:del>
      <w:r w:rsidRPr="006E4F58">
        <w:rPr>
          <w:rFonts w:ascii="Times New Roman" w:eastAsia="Times New Roman" w:hAnsi="Times New Roman" w:cs="Times New Roman"/>
        </w:rPr>
        <w:t xml:space="preserve">shall commence on _______ and </w:t>
      </w:r>
      <w:del w:id="20" w:author="Author">
        <w:r w:rsidRPr="006E4F58" w:rsidDel="00D4355F">
          <w:rPr>
            <w:rFonts w:ascii="Times New Roman" w:eastAsia="Times New Roman" w:hAnsi="Times New Roman" w:cs="Times New Roman"/>
          </w:rPr>
          <w:delText>shall remain in effect through</w:delText>
        </w:r>
      </w:del>
      <w:ins w:id="21" w:author="Author">
        <w:r w:rsidR="00D4355F">
          <w:rPr>
            <w:rFonts w:ascii="Times New Roman" w:eastAsia="Times New Roman" w:hAnsi="Times New Roman" w:cs="Times New Roman"/>
          </w:rPr>
          <w:t>ends</w:t>
        </w:r>
      </w:ins>
      <w:r w:rsidRPr="006E4F58">
        <w:rPr>
          <w:rFonts w:ascii="Times New Roman" w:eastAsia="Times New Roman" w:hAnsi="Times New Roman" w:cs="Times New Roman"/>
        </w:rPr>
        <w:t xml:space="preserve">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23E99BD4"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xml:space="preserve">.  </w:t>
      </w:r>
      <w:del w:id="22" w:author="Author">
        <w:r w:rsidRPr="006E4F58" w:rsidDel="00D4355F">
          <w:rPr>
            <w:rFonts w:ascii="Times New Roman" w:eastAsia="Times New Roman" w:hAnsi="Times New Roman" w:cs="Times New Roman"/>
          </w:rPr>
          <w:delText>The Contractor</w:delText>
        </w:r>
      </w:del>
      <w:ins w:id="23"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0EE22965"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del w:id="24" w:author="Author">
        <w:r w:rsidRPr="006E4F58" w:rsidDel="00D4355F">
          <w:rPr>
            <w:rFonts w:ascii="Times New Roman" w:eastAsia="Times New Roman" w:hAnsi="Times New Roman" w:cs="Times New Roman"/>
          </w:rPr>
          <w:delText>The Contractor</w:delText>
        </w:r>
      </w:del>
      <w:ins w:id="25"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binds its successors and assignees to all the terms and conditions of this Contract. </w:t>
      </w:r>
      <w:del w:id="26" w:author="Author">
        <w:r w:rsidRPr="006E4F58" w:rsidDel="00D4355F">
          <w:rPr>
            <w:rFonts w:ascii="Times New Roman" w:eastAsia="Times New Roman" w:hAnsi="Times New Roman" w:cs="Times New Roman"/>
          </w:rPr>
          <w:delText>The Contractor</w:delText>
        </w:r>
      </w:del>
      <w:ins w:id="27"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may assign its right to receive payments to such third parties as </w:t>
      </w:r>
      <w:del w:id="28" w:author="Author">
        <w:r w:rsidRPr="006E4F58" w:rsidDel="00D4355F">
          <w:rPr>
            <w:rFonts w:ascii="Times New Roman" w:eastAsia="Times New Roman" w:hAnsi="Times New Roman" w:cs="Times New Roman"/>
          </w:rPr>
          <w:delText>the Contractor</w:delText>
        </w:r>
      </w:del>
      <w:ins w:id="29"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may desire without the prior written consent of the State, provided that </w:t>
      </w:r>
      <w:del w:id="30" w:author="Author">
        <w:r w:rsidRPr="006E4F58" w:rsidDel="00D4355F">
          <w:rPr>
            <w:rFonts w:ascii="Times New Roman" w:eastAsia="Times New Roman" w:hAnsi="Times New Roman" w:cs="Times New Roman"/>
          </w:rPr>
          <w:delText>the Contractor</w:delText>
        </w:r>
      </w:del>
      <w:ins w:id="31"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0C2017AD" w:rsidR="00037656" w:rsidRDefault="00037656" w:rsidP="00037656">
      <w:pPr>
        <w:pStyle w:val="NoSpacing"/>
        <w:rPr>
          <w:rFonts w:ascii="Times New Roman" w:hAnsi="Times New Roman"/>
          <w:spacing w:val="-3"/>
        </w:rPr>
      </w:pPr>
      <w:del w:id="32" w:author="Author">
        <w:r w:rsidDel="006436D1">
          <w:rPr>
            <w:rFonts w:ascii="Times New Roman" w:hAnsi="Times New Roman"/>
            <w:spacing w:val="-3"/>
          </w:rPr>
          <w:delText xml:space="preserve">B. </w:delText>
        </w:r>
      </w:del>
      <w:r>
        <w:rPr>
          <w:rFonts w:ascii="Times New Roman" w:hAnsi="Times New Roman"/>
          <w:spacing w:val="-3"/>
        </w:rPr>
        <w:t xml:space="preserve"> </w:t>
      </w:r>
      <w:del w:id="33" w:author="Author">
        <w:r w:rsidRPr="006E4F58" w:rsidDel="006436D1">
          <w:rPr>
            <w:rFonts w:ascii="Times New Roman" w:eastAsia="Times New Roman" w:hAnsi="Times New Roman" w:cs="Times New Roman"/>
          </w:rPr>
          <w:delText xml:space="preserve">The Contractor shall not assign or subcontract the whole or any part of this Contract without the State’s prior written consent. </w:delText>
        </w:r>
        <w:r w:rsidDel="006436D1">
          <w:rPr>
            <w:rFonts w:ascii="Times New Roman" w:eastAsia="Times New Roman" w:hAnsi="Times New Roman" w:cs="Times New Roman"/>
          </w:rPr>
          <w:delText xml:space="preserve">Additionally, </w:delText>
        </w:r>
        <w:r w:rsidDel="006436D1">
          <w:rPr>
            <w:rFonts w:ascii="Times New Roman" w:hAnsi="Times New Roman"/>
            <w:spacing w:val="-3"/>
          </w:rPr>
          <w:delText>the Contractor</w:delText>
        </w:r>
      </w:del>
      <w:ins w:id="34" w:author="Author">
        <w:del w:id="35" w:author="Author">
          <w:r w:rsidR="00D4355F" w:rsidDel="006436D1">
            <w:rPr>
              <w:rFonts w:ascii="Times New Roman" w:hAnsi="Times New Roman"/>
              <w:spacing w:val="-3"/>
            </w:rPr>
            <w:delText>Delta Dental</w:delText>
          </w:r>
        </w:del>
      </w:ins>
      <w:del w:id="36" w:author="Author">
        <w:r w:rsidDel="006436D1">
          <w:rPr>
            <w:rFonts w:ascii="Times New Roman" w:hAnsi="Times New Roman"/>
            <w:spacing w:val="-3"/>
          </w:rPr>
          <w:delText xml:space="preserve"> shall provide prompt written notice to the State of any change in the Contractor</w:delText>
        </w:r>
      </w:del>
      <w:ins w:id="37" w:author="Author">
        <w:del w:id="38" w:author="Author">
          <w:r w:rsidR="00D4355F" w:rsidDel="006436D1">
            <w:rPr>
              <w:rFonts w:ascii="Times New Roman" w:hAnsi="Times New Roman"/>
              <w:spacing w:val="-3"/>
            </w:rPr>
            <w:delText>Delta Dental</w:delText>
          </w:r>
        </w:del>
      </w:ins>
      <w:del w:id="39" w:author="Author">
        <w:r w:rsidDel="006436D1">
          <w:rPr>
            <w:rFonts w:ascii="Times New Roman" w:hAnsi="Times New Roman"/>
            <w:spacing w:val="-3"/>
          </w:rPr>
          <w:delText xml:space="preserve">’s legal name or legal status so that the changes may be documented and payments to the successor entity may be made. </w:delText>
        </w:r>
      </w:del>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5094C669"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ins w:id="40" w:author="Author">
        <w:r w:rsidR="006817FF">
          <w:rPr>
            <w:rFonts w:ascii="Times New Roman" w:eastAsia="Times New Roman" w:hAnsi="Times New Roman" w:cs="Times New Roman"/>
          </w:rPr>
          <w:t xml:space="preserve"> </w:t>
        </w:r>
        <w:r w:rsidR="006817FF" w:rsidRPr="006817FF">
          <w:rPr>
            <w:rFonts w:ascii="Times New Roman" w:eastAsia="Times New Roman" w:hAnsi="Times New Roman" w:cs="Times New Roman"/>
            <w:b/>
            <w:bCs/>
          </w:rPr>
          <w:t>- Deleted</w:t>
        </w:r>
      </w:ins>
      <w:del w:id="41" w:author="Author">
        <w:r w:rsidRPr="006E4F58" w:rsidDel="006817FF">
          <w:rPr>
            <w:rFonts w:ascii="Times New Roman" w:eastAsia="Times New Roman" w:hAnsi="Times New Roman" w:cs="Times New Roman"/>
            <w:b/>
          </w:rPr>
          <w:delText>.</w:delText>
        </w:r>
        <w:r w:rsidR="006157BA" w:rsidDel="006817FF">
          <w:rPr>
            <w:rFonts w:ascii="Times New Roman" w:eastAsia="Times New Roman" w:hAnsi="Times New Roman" w:cs="Times New Roman"/>
          </w:rPr>
          <w:delText xml:space="preserve">  </w:delText>
        </w:r>
        <w:r w:rsidRPr="006E4F58" w:rsidDel="006817FF">
          <w:rPr>
            <w:rFonts w:ascii="Times New Roman" w:eastAsia="Times New Roman" w:hAnsi="Times New Roman" w:cs="Times New Roman"/>
          </w:rPr>
          <w:delText xml:space="preserve">As part of the consideration for the award of this Contract, </w:delText>
        </w:r>
        <w:r w:rsidRPr="006E4F58" w:rsidDel="00D4355F">
          <w:rPr>
            <w:rFonts w:ascii="Times New Roman" w:eastAsia="Times New Roman" w:hAnsi="Times New Roman" w:cs="Times New Roman"/>
          </w:rPr>
          <w:delText>the Contractor</w:delText>
        </w:r>
        <w:r w:rsidRPr="006E4F58" w:rsidDel="006817FF">
          <w:rPr>
            <w:rFonts w:ascii="Times New Roman" w:eastAsia="Times New Roman" w:hAnsi="Times New Roman" w:cs="Times New Roman"/>
          </w:rPr>
          <w:delText xml:space="preserve"> assigns to the State all right, title and interest in and to any claims </w:delText>
        </w:r>
        <w:r w:rsidRPr="006E4F58" w:rsidDel="00D4355F">
          <w:rPr>
            <w:rFonts w:ascii="Times New Roman" w:eastAsia="Times New Roman" w:hAnsi="Times New Roman" w:cs="Times New Roman"/>
          </w:rPr>
          <w:delText>the Contractor</w:delText>
        </w:r>
        <w:r w:rsidRPr="006E4F58" w:rsidDel="006817FF">
          <w:rPr>
            <w:rFonts w:ascii="Times New Roman" w:eastAsia="Times New Roman" w:hAnsi="Times New Roman" w:cs="Times New Roman"/>
          </w:rPr>
          <w:delText xml:space="preserve"> now has, or may acquire, under state or federal antitrust laws relating to the products or services which are the subject of this Contract</w:delText>
        </w:r>
      </w:del>
      <w:r w:rsidRPr="006E4F58">
        <w:rPr>
          <w:rFonts w:ascii="Times New Roman" w:eastAsia="Times New Roman" w:hAnsi="Times New Roman" w:cs="Times New Roman"/>
        </w:rPr>
        <w: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61D01EC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ins w:id="42" w:author="Author">
        <w:r w:rsidR="006817FF">
          <w:rPr>
            <w:rFonts w:ascii="Times New Roman" w:eastAsia="Times New Roman" w:hAnsi="Times New Roman" w:cs="Times New Roman"/>
          </w:rPr>
          <w:t xml:space="preserve"> </w:t>
        </w:r>
        <w:r w:rsidR="006817FF" w:rsidRPr="006817FF">
          <w:rPr>
            <w:rFonts w:ascii="Times New Roman" w:eastAsia="Times New Roman" w:hAnsi="Times New Roman" w:cs="Times New Roman"/>
            <w:b/>
            <w:bCs/>
          </w:rPr>
          <w:t>- Deleted</w:t>
        </w:r>
      </w:ins>
      <w:del w:id="43" w:author="Author">
        <w:r w:rsidRPr="006E4F58" w:rsidDel="006817FF">
          <w:rPr>
            <w:rFonts w:ascii="Times New Roman" w:eastAsia="Times New Roman" w:hAnsi="Times New Roman" w:cs="Times New Roman"/>
          </w:rPr>
          <w:delText xml:space="preserve">. </w:delText>
        </w:r>
        <w:r w:rsidRPr="006E4F58" w:rsidDel="00D4355F">
          <w:rPr>
            <w:rFonts w:ascii="Times New Roman" w:eastAsia="Times New Roman" w:hAnsi="Times New Roman" w:cs="Times New Roman"/>
          </w:rPr>
          <w:delText>The Contractor</w:delText>
        </w:r>
        <w:r w:rsidRPr="006E4F58" w:rsidDel="006817FF">
          <w:rPr>
            <w:rFonts w:ascii="Times New Roman" w:eastAsia="Times New Roman" w:hAnsi="Times New Roman" w:cs="Times New Roman"/>
          </w:rPr>
          <w:delText xml:space="preserve"> acknowledges that it may be required to submit to an audit of funds paid through this Contract. Any such audit shall be conducted in accordance with IC §</w:delText>
        </w:r>
        <w:r w:rsidR="003E024F" w:rsidDel="006817FF">
          <w:rPr>
            <w:rFonts w:ascii="Times New Roman" w:eastAsia="Times New Roman" w:hAnsi="Times New Roman" w:cs="Times New Roman"/>
          </w:rPr>
          <w:delText xml:space="preserve"> </w:delText>
        </w:r>
        <w:r w:rsidRPr="006E4F58" w:rsidDel="006817FF">
          <w:rPr>
            <w:rFonts w:ascii="Times New Roman" w:eastAsia="Times New Roman" w:hAnsi="Times New Roman" w:cs="Times New Roman"/>
          </w:rPr>
          <w:delText xml:space="preserve">5-11-1, </w:delText>
        </w:r>
        <w:r w:rsidRPr="006E4F58" w:rsidDel="006817FF">
          <w:rPr>
            <w:rFonts w:ascii="Times New Roman" w:eastAsia="Times New Roman" w:hAnsi="Times New Roman" w:cs="Times New Roman"/>
            <w:i/>
          </w:rPr>
          <w:delText>et seq.</w:delText>
        </w:r>
        <w:r w:rsidRPr="006E4F58" w:rsidDel="006817FF">
          <w:rPr>
            <w:rFonts w:ascii="Times New Roman" w:eastAsia="Times New Roman" w:hAnsi="Times New Roman" w:cs="Times New Roman"/>
          </w:rPr>
          <w:delText>, and audit guidelines specified by the State.</w:delText>
        </w:r>
      </w:del>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22E69B75" w:rsidR="006E4F58" w:rsidRPr="006E4F58" w:rsidDel="006817FF" w:rsidRDefault="006E4F58" w:rsidP="006E4F58">
      <w:pPr>
        <w:spacing w:after="0" w:line="240" w:lineRule="auto"/>
        <w:rPr>
          <w:del w:id="44" w:author="Author"/>
          <w:rFonts w:ascii="Times New Roman" w:eastAsia="Times New Roman" w:hAnsi="Times New Roman" w:cs="Times New Roman"/>
        </w:rPr>
      </w:pPr>
      <w:del w:id="45" w:author="Author">
        <w:r w:rsidRPr="006E4F58" w:rsidDel="006817FF">
          <w:rPr>
            <w:rFonts w:ascii="Times New Roman" w:eastAsia="Times New Roman" w:hAnsi="Times New Roman" w:cs="Times New Roman"/>
          </w:rPr>
          <w:delText xml:space="preserve">The State considers </w:delText>
        </w:r>
        <w:r w:rsidRPr="006E4F58" w:rsidDel="00D4355F">
          <w:rPr>
            <w:rFonts w:ascii="Times New Roman" w:eastAsia="Times New Roman" w:hAnsi="Times New Roman" w:cs="Times New Roman"/>
          </w:rPr>
          <w:delText>the Contractor</w:delText>
        </w:r>
        <w:r w:rsidRPr="006E4F58" w:rsidDel="006817FF">
          <w:rPr>
            <w:rFonts w:ascii="Times New Roman" w:eastAsia="Times New Roman" w:hAnsi="Times New Roman" w:cs="Times New Roman"/>
          </w:rPr>
          <w:delText xml:space="preserve"> to be a “Contractor” under 2 C.F.R. 200.330 for purposes of this Contract. However,</w:delText>
        </w:r>
        <w:r w:rsidR="00105774" w:rsidRPr="00105774" w:rsidDel="006817FF">
          <w:rPr>
            <w:rFonts w:ascii="Times New Roman" w:eastAsia="Times New Roman" w:hAnsi="Times New Roman" w:cs="Times New Roman"/>
          </w:rPr>
          <w:delText xml:space="preserve"> if it is determined that </w:delText>
        </w:r>
        <w:r w:rsidR="00105774" w:rsidRPr="00105774" w:rsidDel="00D4355F">
          <w:rPr>
            <w:rFonts w:ascii="Times New Roman" w:eastAsia="Times New Roman" w:hAnsi="Times New Roman" w:cs="Times New Roman"/>
          </w:rPr>
          <w:delText>the Contractor</w:delText>
        </w:r>
        <w:r w:rsidR="00105774" w:rsidRPr="00105774" w:rsidDel="006817FF">
          <w:rPr>
            <w:rFonts w:ascii="Times New Roman" w:eastAsia="Times New Roman" w:hAnsi="Times New Roman" w:cs="Times New Roman"/>
          </w:rPr>
          <w:delText xml:space="preserve"> is a “subrecipient” and</w:delText>
        </w:r>
        <w:r w:rsidRPr="006E4F58" w:rsidDel="006817FF">
          <w:rPr>
            <w:rFonts w:ascii="Times New Roman" w:eastAsia="Times New Roman" w:hAnsi="Times New Roman" w:cs="Times New Roman"/>
          </w:rPr>
          <w:delText xml:space="preserve"> if required by applicable provisions of 2 C.F.R. 200 (Uniform Administrative Requirements, Cost Principles, and Audit Requirements), Contractor shall arrange for a financial and compliance audit, which complies with 2 C.F.R. 200.500 </w:delText>
        </w:r>
        <w:r w:rsidRPr="006E4F58" w:rsidDel="006817FF">
          <w:rPr>
            <w:rFonts w:ascii="Times New Roman" w:eastAsia="Times New Roman" w:hAnsi="Times New Roman" w:cs="Times New Roman"/>
            <w:i/>
          </w:rPr>
          <w:delText>et seq</w:delText>
        </w:r>
        <w:r w:rsidRPr="006E4F58" w:rsidDel="006817FF">
          <w:rPr>
            <w:rFonts w:ascii="Times New Roman" w:eastAsia="Times New Roman" w:hAnsi="Times New Roman" w:cs="Times New Roman"/>
          </w:rPr>
          <w:delText>.</w:delText>
        </w:r>
      </w:del>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1A05192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8.  Authority to Bind </w:t>
      </w:r>
      <w:del w:id="46" w:author="Author">
        <w:r w:rsidRPr="006E4F58" w:rsidDel="006817FF">
          <w:rPr>
            <w:rFonts w:ascii="Times New Roman" w:eastAsia="Times New Roman" w:hAnsi="Times New Roman" w:cs="Times New Roman"/>
            <w:b/>
          </w:rPr>
          <w:delText>Contractor</w:delText>
        </w:r>
      </w:del>
      <w:ins w:id="47" w:author="Author">
        <w:r w:rsidR="006817FF">
          <w:rPr>
            <w:rFonts w:ascii="Times New Roman" w:eastAsia="Times New Roman" w:hAnsi="Times New Roman" w:cs="Times New Roman"/>
            <w:b/>
          </w:rPr>
          <w:t>Parties</w:t>
        </w:r>
      </w:ins>
      <w:r w:rsidRPr="006E4F58">
        <w:rPr>
          <w:rFonts w:ascii="Times New Roman" w:eastAsia="Times New Roman" w:hAnsi="Times New Roman" w:cs="Times New Roman"/>
        </w:rPr>
        <w:t xml:space="preserve">.  The signatory for </w:t>
      </w:r>
      <w:del w:id="48" w:author="Author">
        <w:r w:rsidRPr="006E4F58" w:rsidDel="00D4355F">
          <w:rPr>
            <w:rFonts w:ascii="Times New Roman" w:eastAsia="Times New Roman" w:hAnsi="Times New Roman" w:cs="Times New Roman"/>
          </w:rPr>
          <w:delText>the Contractor</w:delText>
        </w:r>
      </w:del>
      <w:ins w:id="49"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w:t>
      </w:r>
      <w:ins w:id="50" w:author="Author">
        <w:r w:rsidR="006817FF">
          <w:rPr>
            <w:rFonts w:ascii="Times New Roman" w:eastAsia="Times New Roman" w:hAnsi="Times New Roman" w:cs="Times New Roman"/>
          </w:rPr>
          <w:t xml:space="preserve">and the State each </w:t>
        </w:r>
      </w:ins>
      <w:r w:rsidRPr="006E4F58">
        <w:rPr>
          <w:rFonts w:ascii="Times New Roman" w:eastAsia="Times New Roman" w:hAnsi="Times New Roman" w:cs="Times New Roman"/>
        </w:rPr>
        <w:t xml:space="preserve">represents that he/she has been duly authorized to execute this Contract on behalf of </w:t>
      </w:r>
      <w:del w:id="51" w:author="Author">
        <w:r w:rsidRPr="006E4F58" w:rsidDel="00D4355F">
          <w:rPr>
            <w:rFonts w:ascii="Times New Roman" w:eastAsia="Times New Roman" w:hAnsi="Times New Roman" w:cs="Times New Roman"/>
          </w:rPr>
          <w:delText>the Contractor</w:delText>
        </w:r>
      </w:del>
      <w:ins w:id="52"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and </w:t>
      </w:r>
      <w:ins w:id="53" w:author="Author">
        <w:r w:rsidR="006817FF">
          <w:rPr>
            <w:rFonts w:ascii="Times New Roman" w:eastAsia="Times New Roman" w:hAnsi="Times New Roman" w:cs="Times New Roman"/>
          </w:rPr>
          <w:t xml:space="preserve">the State, and </w:t>
        </w:r>
      </w:ins>
      <w:r w:rsidRPr="006E4F58">
        <w:rPr>
          <w:rFonts w:ascii="Times New Roman" w:eastAsia="Times New Roman" w:hAnsi="Times New Roman" w:cs="Times New Roman"/>
        </w:rPr>
        <w:t>has obtained all necessary or applicable approvals to make this Contract fully binding</w:t>
      </w:r>
      <w:del w:id="54" w:author="Author">
        <w:r w:rsidRPr="006E4F58" w:rsidDel="006817FF">
          <w:rPr>
            <w:rFonts w:ascii="Times New Roman" w:eastAsia="Times New Roman" w:hAnsi="Times New Roman" w:cs="Times New Roman"/>
          </w:rPr>
          <w:delText xml:space="preserve"> upon </w:delText>
        </w:r>
        <w:r w:rsidRPr="006E4F58" w:rsidDel="00D4355F">
          <w:rPr>
            <w:rFonts w:ascii="Times New Roman" w:eastAsia="Times New Roman" w:hAnsi="Times New Roman" w:cs="Times New Roman"/>
          </w:rPr>
          <w:delText>the Contractor</w:delText>
        </w:r>
        <w:r w:rsidRPr="006E4F58" w:rsidDel="006817FF">
          <w:rPr>
            <w:rFonts w:ascii="Times New Roman" w:eastAsia="Times New Roman" w:hAnsi="Times New Roman" w:cs="Times New Roman"/>
          </w:rPr>
          <w:delText xml:space="preserve"> when his/her signature is affixed, and accepted by the State</w:delText>
        </w:r>
      </w:del>
      <w:r w:rsidRPr="006E4F58">
        <w:rPr>
          <w:rFonts w:ascii="Times New Roman" w:eastAsia="Times New Roman" w:hAnsi="Times New Roman" w:cs="Times New Roman"/>
        </w:rPr>
        <w:t>.</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20DE2FD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w:t>
      </w:r>
      <w:del w:id="55" w:author="Author">
        <w:r w:rsidRPr="006E4F58" w:rsidDel="00D4355F">
          <w:rPr>
            <w:rFonts w:ascii="Times New Roman" w:eastAsia="Times New Roman" w:hAnsi="Times New Roman" w:cs="Times New Roman"/>
          </w:rPr>
          <w:delText>The Contractor</w:delText>
        </w:r>
      </w:del>
      <w:ins w:id="56"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shall not commence any additional work or change the scope of the work until authorized in writing by the State. </w:t>
      </w:r>
      <w:del w:id="57" w:author="Author">
        <w:r w:rsidRPr="006E4F58" w:rsidDel="00D4355F">
          <w:rPr>
            <w:rFonts w:ascii="Times New Roman" w:eastAsia="Times New Roman" w:hAnsi="Times New Roman" w:cs="Times New Roman"/>
          </w:rPr>
          <w:delText>The Contractor</w:delText>
        </w:r>
      </w:del>
      <w:ins w:id="58"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shall make no claim for additional compensation in the absence of a prior written approval and amendment executed by all signatories hereto. This Contract may only be amended, </w:t>
      </w:r>
      <w:proofErr w:type="gramStart"/>
      <w:r w:rsidRPr="006E4F58">
        <w:rPr>
          <w:rFonts w:ascii="Times New Roman" w:eastAsia="Times New Roman" w:hAnsi="Times New Roman" w:cs="Times New Roman"/>
        </w:rPr>
        <w:t>supplemented</w:t>
      </w:r>
      <w:proofErr w:type="gramEnd"/>
      <w:r w:rsidRPr="006E4F58">
        <w:rPr>
          <w:rFonts w:ascii="Times New Roman" w:eastAsia="Times New Roman" w:hAnsi="Times New Roman" w:cs="Times New Roman"/>
        </w:rPr>
        <w:t xml:space="preserve">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080D2A6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w:t>
      </w:r>
      <w:del w:id="59" w:author="Author">
        <w:r w:rsidRPr="006E4F58" w:rsidDel="00D4355F">
          <w:rPr>
            <w:rFonts w:ascii="Times New Roman" w:eastAsia="Times New Roman" w:hAnsi="Times New Roman" w:cs="Times New Roman"/>
          </w:rPr>
          <w:delText>The Contractor</w:delText>
        </w:r>
      </w:del>
      <w:ins w:id="60"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w:t>
      </w:r>
      <w:del w:id="61" w:author="Author">
        <w:r w:rsidRPr="006E4F58" w:rsidDel="00D4355F">
          <w:rPr>
            <w:rFonts w:ascii="Times New Roman" w:eastAsia="Times New Roman" w:hAnsi="Times New Roman" w:cs="Times New Roman"/>
          </w:rPr>
          <w:delText>the Contractor</w:delText>
        </w:r>
      </w:del>
      <w:ins w:id="62"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1FE573B5"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w:t>
      </w:r>
      <w:del w:id="63" w:author="Author">
        <w:r w:rsidRPr="006E4F58" w:rsidDel="00D4355F">
          <w:rPr>
            <w:rFonts w:ascii="Times New Roman" w:eastAsia="Times New Roman" w:hAnsi="Times New Roman" w:cs="Times New Roman"/>
          </w:rPr>
          <w:delText>The Contractor</w:delText>
        </w:r>
      </w:del>
      <w:ins w:id="64"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w:t>
      </w:r>
      <w:del w:id="65" w:author="Author">
        <w:r w:rsidRPr="006E4F58" w:rsidDel="00D4355F">
          <w:rPr>
            <w:rFonts w:ascii="Times New Roman" w:eastAsia="Times New Roman" w:hAnsi="Times New Roman" w:cs="Times New Roman"/>
            <w:b/>
            <w:bCs/>
          </w:rPr>
          <w:delText>the Contractor</w:delText>
        </w:r>
      </w:del>
      <w:ins w:id="66" w:author="Author">
        <w:r w:rsidR="00D4355F">
          <w:rPr>
            <w:rFonts w:ascii="Times New Roman" w:eastAsia="Times New Roman" w:hAnsi="Times New Roman" w:cs="Times New Roman"/>
            <w:b/>
            <w:bCs/>
          </w:rPr>
          <w:t>Delta Dental</w:t>
        </w:r>
      </w:ins>
      <w:r w:rsidRPr="006E4F58">
        <w:rPr>
          <w:rFonts w:ascii="Times New Roman" w:eastAsia="Times New Roman" w:hAnsi="Times New Roman" w:cs="Times New Roman"/>
          <w:b/>
          <w:bCs/>
        </w:rPr>
        <w:t xml:space="preserve">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w:t>
      </w:r>
      <w:del w:id="67" w:author="Author">
        <w:r w:rsidRPr="006E4F58" w:rsidDel="00D4355F">
          <w:rPr>
            <w:rFonts w:ascii="Times New Roman" w:eastAsia="Times New Roman" w:hAnsi="Times New Roman" w:cs="Times New Roman"/>
            <w:b/>
            <w:bCs/>
          </w:rPr>
          <w:delText>the Contractor</w:delText>
        </w:r>
      </w:del>
      <w:ins w:id="68" w:author="Author">
        <w:r w:rsidR="00D4355F">
          <w:rPr>
            <w:rFonts w:ascii="Times New Roman" w:eastAsia="Times New Roman" w:hAnsi="Times New Roman" w:cs="Times New Roman"/>
            <w:b/>
            <w:bCs/>
          </w:rPr>
          <w:t>Delta Dental</w:t>
        </w:r>
      </w:ins>
      <w:r w:rsidRPr="006E4F58">
        <w:rPr>
          <w:rFonts w:ascii="Times New Roman" w:eastAsia="Times New Roman" w:hAnsi="Times New Roman" w:cs="Times New Roman"/>
          <w:b/>
          <w:bCs/>
        </w:rPr>
        <w:t xml:space="preserve">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w:t>
      </w:r>
      <w:del w:id="69" w:author="Author">
        <w:r w:rsidRPr="006E4F58" w:rsidDel="00D4355F">
          <w:rPr>
            <w:rFonts w:ascii="Times New Roman" w:eastAsia="Times New Roman" w:hAnsi="Times New Roman" w:cs="Times New Roman"/>
          </w:rPr>
          <w:delText>the Contractor</w:delText>
        </w:r>
      </w:del>
      <w:ins w:id="70"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is not familiar with these ethical requirements, </w:t>
      </w:r>
      <w:del w:id="71" w:author="Author">
        <w:r w:rsidRPr="006E4F58" w:rsidDel="00D4355F">
          <w:rPr>
            <w:rFonts w:ascii="Times New Roman" w:eastAsia="Times New Roman" w:hAnsi="Times New Roman" w:cs="Times New Roman"/>
          </w:rPr>
          <w:delText>the Contractor</w:delText>
        </w:r>
      </w:del>
      <w:ins w:id="72"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should refer any questions to the Indiana State Ethics Commission, or visit the Inspector General’s website at </w:t>
      </w:r>
      <w:hyperlink r:id="rId10"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xml:space="preserve">. If </w:t>
      </w:r>
      <w:del w:id="73" w:author="Author">
        <w:r w:rsidRPr="006E4F58" w:rsidDel="00D4355F">
          <w:rPr>
            <w:rFonts w:ascii="Times New Roman" w:eastAsia="Times New Roman" w:hAnsi="Times New Roman" w:cs="Times New Roman"/>
          </w:rPr>
          <w:delText>the Contractor</w:delText>
        </w:r>
      </w:del>
      <w:ins w:id="74"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or its agents violate any applicable ethical standards, the State may, in its sole discretion, terminate this Contract immediately upon notice to </w:t>
      </w:r>
      <w:del w:id="75" w:author="Author">
        <w:r w:rsidRPr="006E4F58" w:rsidDel="00D4355F">
          <w:rPr>
            <w:rFonts w:ascii="Times New Roman" w:eastAsia="Times New Roman" w:hAnsi="Times New Roman" w:cs="Times New Roman"/>
          </w:rPr>
          <w:delText>the Contractor</w:delText>
        </w:r>
      </w:del>
      <w:ins w:id="76"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In addition, </w:t>
      </w:r>
      <w:del w:id="77" w:author="Author">
        <w:r w:rsidRPr="006E4F58" w:rsidDel="00D4355F">
          <w:rPr>
            <w:rFonts w:ascii="Times New Roman" w:eastAsia="Times New Roman" w:hAnsi="Times New Roman" w:cs="Times New Roman"/>
          </w:rPr>
          <w:delText>the Contractor</w:delText>
        </w:r>
      </w:del>
      <w:ins w:id="78"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6606F3E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w:t>
      </w:r>
      <w:del w:id="79" w:author="Author">
        <w:r w:rsidRPr="006E4F58" w:rsidDel="00D4355F">
          <w:rPr>
            <w:rFonts w:ascii="Times New Roman" w:eastAsia="Times New Roman" w:hAnsi="Times New Roman" w:cs="Times New Roman"/>
          </w:rPr>
          <w:delText>The Contractor</w:delText>
        </w:r>
      </w:del>
      <w:ins w:id="80"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certifies by entering into this Contract that neither it nor its principal(s) is presently in arrears in payment of taxes, permit fees or other statutory, </w:t>
      </w:r>
      <w:proofErr w:type="gramStart"/>
      <w:r w:rsidRPr="006E4F58">
        <w:rPr>
          <w:rFonts w:ascii="Times New Roman" w:eastAsia="Times New Roman" w:hAnsi="Times New Roman" w:cs="Times New Roman"/>
        </w:rPr>
        <w:t>regulatory</w:t>
      </w:r>
      <w:proofErr w:type="gramEnd"/>
      <w:r w:rsidRPr="006E4F58">
        <w:rPr>
          <w:rFonts w:ascii="Times New Roman" w:eastAsia="Times New Roman" w:hAnsi="Times New Roman" w:cs="Times New Roman"/>
        </w:rPr>
        <w:t xml:space="preserve"> or judicially required payments to the State of Indiana. </w:t>
      </w:r>
      <w:del w:id="81" w:author="Author">
        <w:r w:rsidRPr="006E4F58" w:rsidDel="00D4355F">
          <w:rPr>
            <w:rFonts w:ascii="Times New Roman" w:eastAsia="Times New Roman" w:hAnsi="Times New Roman" w:cs="Times New Roman"/>
          </w:rPr>
          <w:delText>The Contractor</w:delText>
        </w:r>
      </w:del>
      <w:ins w:id="82"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agrees that any payments currently due to the State of Indiana may be withheld from payments due to </w:t>
      </w:r>
      <w:del w:id="83" w:author="Author">
        <w:r w:rsidRPr="006E4F58" w:rsidDel="00D4355F">
          <w:rPr>
            <w:rFonts w:ascii="Times New Roman" w:eastAsia="Times New Roman" w:hAnsi="Times New Roman" w:cs="Times New Roman"/>
          </w:rPr>
          <w:delText>the Contractor</w:delText>
        </w:r>
      </w:del>
      <w:ins w:id="84"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Additionally, further work or payments may be withheld, delayed, or denied and/or this Contract suspended until </w:t>
      </w:r>
      <w:del w:id="85" w:author="Author">
        <w:r w:rsidRPr="006E4F58" w:rsidDel="00D4355F">
          <w:rPr>
            <w:rFonts w:ascii="Times New Roman" w:eastAsia="Times New Roman" w:hAnsi="Times New Roman" w:cs="Times New Roman"/>
          </w:rPr>
          <w:delText>the Contractor</w:delText>
        </w:r>
      </w:del>
      <w:ins w:id="86"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21BA28AE"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D.  </w:t>
      </w:r>
      <w:del w:id="87" w:author="Author">
        <w:r w:rsidRPr="006E4F58" w:rsidDel="00D4355F">
          <w:rPr>
            <w:rFonts w:ascii="Times New Roman" w:eastAsia="Times New Roman" w:hAnsi="Times New Roman" w:cs="Times New Roman"/>
          </w:rPr>
          <w:delText>The Contractor</w:delText>
        </w:r>
      </w:del>
      <w:ins w:id="88"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warrants that it has no current, pending or outstanding criminal, civil, or enforcement actions initiated by the State, and agrees that it will immediately notify the State of any such actions.  During the term of such actions, </w:t>
      </w:r>
      <w:del w:id="89" w:author="Author">
        <w:r w:rsidRPr="006E4F58" w:rsidDel="00D4355F">
          <w:rPr>
            <w:rFonts w:ascii="Times New Roman" w:eastAsia="Times New Roman" w:hAnsi="Times New Roman" w:cs="Times New Roman"/>
          </w:rPr>
          <w:delText>the Contractor</w:delText>
        </w:r>
      </w:del>
      <w:ins w:id="90"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CD102B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w:t>
      </w:r>
      <w:del w:id="91" w:author="Author">
        <w:r w:rsidRPr="006E4F58" w:rsidDel="00D4355F">
          <w:rPr>
            <w:rFonts w:ascii="Times New Roman" w:eastAsia="Times New Roman" w:hAnsi="Times New Roman" w:cs="Times New Roman"/>
          </w:rPr>
          <w:delText>the Contractor</w:delText>
        </w:r>
      </w:del>
      <w:ins w:id="92"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’s liability or guilt in any action initiated by the State or its agencies, and the State decides to delay, withhold, or deny work to </w:t>
      </w:r>
      <w:del w:id="93" w:author="Author">
        <w:r w:rsidRPr="006E4F58" w:rsidDel="00D4355F">
          <w:rPr>
            <w:rFonts w:ascii="Times New Roman" w:eastAsia="Times New Roman" w:hAnsi="Times New Roman" w:cs="Times New Roman"/>
          </w:rPr>
          <w:delText>the Contractor</w:delText>
        </w:r>
      </w:del>
      <w:ins w:id="94"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w:t>
      </w:r>
      <w:del w:id="95" w:author="Author">
        <w:r w:rsidRPr="006E4F58" w:rsidDel="00D4355F">
          <w:rPr>
            <w:rFonts w:ascii="Times New Roman" w:eastAsia="Times New Roman" w:hAnsi="Times New Roman" w:cs="Times New Roman"/>
          </w:rPr>
          <w:delText>the Contractor</w:delText>
        </w:r>
      </w:del>
      <w:ins w:id="96"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may request that it be allowed to continue, or receive work, without delay.  </w:t>
      </w:r>
      <w:del w:id="97" w:author="Author">
        <w:r w:rsidRPr="006E4F58" w:rsidDel="00D4355F">
          <w:rPr>
            <w:rFonts w:ascii="Times New Roman" w:eastAsia="Times New Roman" w:hAnsi="Times New Roman" w:cs="Times New Roman"/>
          </w:rPr>
          <w:delText>The Contractor</w:delText>
        </w:r>
      </w:del>
      <w:ins w:id="98"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4211A05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w:t>
      </w:r>
      <w:del w:id="99" w:author="Author">
        <w:r w:rsidRPr="006E4F58" w:rsidDel="00D4355F">
          <w:rPr>
            <w:rFonts w:ascii="Times New Roman" w:eastAsia="Times New Roman" w:hAnsi="Times New Roman" w:cs="Times New Roman"/>
          </w:rPr>
          <w:delText>The Contractor</w:delText>
        </w:r>
      </w:del>
      <w:ins w:id="100"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warrants that </w:t>
      </w:r>
      <w:del w:id="101" w:author="Author">
        <w:r w:rsidRPr="006E4F58" w:rsidDel="00D4355F">
          <w:rPr>
            <w:rFonts w:ascii="Times New Roman" w:eastAsia="Times New Roman" w:hAnsi="Times New Roman" w:cs="Times New Roman"/>
          </w:rPr>
          <w:delText>the Contractor</w:delText>
        </w:r>
      </w:del>
      <w:ins w:id="102"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39405E01"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G.  </w:t>
      </w:r>
      <w:del w:id="103" w:author="Author">
        <w:r w:rsidRPr="006E4F58" w:rsidDel="00D4355F">
          <w:rPr>
            <w:rFonts w:ascii="Times New Roman" w:eastAsia="Times New Roman" w:hAnsi="Times New Roman" w:cs="Times New Roman"/>
          </w:rPr>
          <w:delText>The Contractor</w:delText>
        </w:r>
      </w:del>
      <w:ins w:id="104"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6281CCB"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del w:id="105" w:author="Author">
        <w:r w:rsidRPr="006E4F58" w:rsidDel="00D4355F">
          <w:rPr>
            <w:rFonts w:ascii="Times New Roman" w:eastAsia="Times New Roman" w:hAnsi="Times New Roman" w:cs="Times New Roman"/>
            <w:bCs/>
          </w:rPr>
          <w:delText>The Contractor</w:delText>
        </w:r>
      </w:del>
      <w:ins w:id="106" w:author="Author">
        <w:r w:rsidR="00D4355F">
          <w:rPr>
            <w:rFonts w:ascii="Times New Roman" w:eastAsia="Times New Roman" w:hAnsi="Times New Roman" w:cs="Times New Roman"/>
            <w:bCs/>
          </w:rPr>
          <w:t>Delta Dental</w:t>
        </w:r>
      </w:ins>
      <w:r w:rsidRPr="006E4F58">
        <w:rPr>
          <w:rFonts w:ascii="Times New Roman" w:eastAsia="Times New Roman" w:hAnsi="Times New Roman" w:cs="Times New Roman"/>
          <w:bCs/>
        </w:rPr>
        <w:t xml:space="preserve"> and any principals of </w:t>
      </w:r>
      <w:del w:id="107" w:author="Author">
        <w:r w:rsidRPr="006E4F58" w:rsidDel="00D4355F">
          <w:rPr>
            <w:rFonts w:ascii="Times New Roman" w:eastAsia="Times New Roman" w:hAnsi="Times New Roman" w:cs="Times New Roman"/>
            <w:bCs/>
          </w:rPr>
          <w:delText>the Contractor</w:delText>
        </w:r>
      </w:del>
      <w:ins w:id="108" w:author="Author">
        <w:r w:rsidR="00D4355F">
          <w:rPr>
            <w:rFonts w:ascii="Times New Roman" w:eastAsia="Times New Roman" w:hAnsi="Times New Roman" w:cs="Times New Roman"/>
            <w:bCs/>
          </w:rPr>
          <w:t>Delta Dental</w:t>
        </w:r>
      </w:ins>
      <w:r w:rsidRPr="006E4F58">
        <w:rPr>
          <w:rFonts w:ascii="Times New Roman" w:eastAsia="Times New Roman" w:hAnsi="Times New Roman" w:cs="Times New Roman"/>
          <w:bCs/>
        </w:rPr>
        <w:t xml:space="preserve"> certify that: </w:t>
      </w:r>
    </w:p>
    <w:p w14:paraId="172A121C" w14:textId="7BE59D31"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r>
      <w:del w:id="109" w:author="Author">
        <w:r w:rsidRPr="006E4F58" w:rsidDel="00D4355F">
          <w:rPr>
            <w:rFonts w:ascii="Times New Roman" w:eastAsia="Times New Roman" w:hAnsi="Times New Roman" w:cs="Times New Roman"/>
            <w:bCs/>
          </w:rPr>
          <w:delText>the Contractor</w:delText>
        </w:r>
      </w:del>
      <w:ins w:id="110" w:author="Author">
        <w:r w:rsidR="00D4355F">
          <w:rPr>
            <w:rFonts w:ascii="Times New Roman" w:eastAsia="Times New Roman" w:hAnsi="Times New Roman" w:cs="Times New Roman"/>
            <w:bCs/>
          </w:rPr>
          <w:t>Delta Dental</w:t>
        </w:r>
      </w:ins>
      <w:r w:rsidRPr="006E4F58">
        <w:rPr>
          <w:rFonts w:ascii="Times New Roman" w:eastAsia="Times New Roman" w:hAnsi="Times New Roman" w:cs="Times New Roman"/>
          <w:bCs/>
        </w:rPr>
        <w:t xml:space="preserve">,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§24-4.7 [Telephone Solicitation Of Consumers</w:t>
      </w:r>
      <w:proofErr w:type="gramStart"/>
      <w:r w:rsidRPr="006E4F58">
        <w:rPr>
          <w:rFonts w:ascii="Times New Roman" w:eastAsia="Times New Roman" w:hAnsi="Times New Roman" w:cs="Times New Roman"/>
          <w:bCs/>
        </w:rPr>
        <w:t>];</w:t>
      </w:r>
      <w:proofErr w:type="gramEnd"/>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111" w:name="IC24-5-12"/>
      <w:r w:rsidRPr="006E4F58">
        <w:rPr>
          <w:rFonts w:ascii="Times New Roman" w:eastAsia="Times New Roman" w:hAnsi="Times New Roman" w:cs="Times New Roman"/>
        </w:rPr>
        <w:t>Telephone Solicitations</w:t>
      </w:r>
      <w:bookmarkEnd w:id="11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112" w:name="IC24-5-14"/>
      <w:r w:rsidRPr="006E4F58">
        <w:rPr>
          <w:rFonts w:ascii="Times New Roman" w:eastAsia="Times New Roman" w:hAnsi="Times New Roman" w:cs="Times New Roman"/>
        </w:rPr>
        <w:t>Regulation of Automatic Dialing Machines</w:t>
      </w:r>
      <w:bookmarkEnd w:id="112"/>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32CC4DF9"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r>
      <w:del w:id="113" w:author="Author">
        <w:r w:rsidRPr="006E4F58" w:rsidDel="00D4355F">
          <w:rPr>
            <w:rFonts w:ascii="Times New Roman" w:eastAsia="Times New Roman" w:hAnsi="Times New Roman" w:cs="Times New Roman"/>
            <w:bCs/>
          </w:rPr>
          <w:delText>the Contractor</w:delText>
        </w:r>
      </w:del>
      <w:ins w:id="114" w:author="Author">
        <w:r w:rsidR="00D4355F">
          <w:rPr>
            <w:rFonts w:ascii="Times New Roman" w:eastAsia="Times New Roman" w:hAnsi="Times New Roman" w:cs="Times New Roman"/>
            <w:bCs/>
          </w:rPr>
          <w:t>Delta Dental</w:t>
        </w:r>
      </w:ins>
      <w:r w:rsidRPr="006E4F58">
        <w:rPr>
          <w:rFonts w:ascii="Times New Roman" w:eastAsia="Times New Roman" w:hAnsi="Times New Roman" w:cs="Times New Roman"/>
          <w:bCs/>
        </w:rPr>
        <w:t xml:space="preserve">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5CA6F410"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del w:id="115" w:author="Author">
        <w:r w:rsidRPr="006E4F58" w:rsidDel="00D4355F">
          <w:rPr>
            <w:rFonts w:ascii="Times New Roman" w:eastAsia="Times New Roman" w:hAnsi="Times New Roman" w:cs="Times New Roman"/>
            <w:bCs/>
          </w:rPr>
          <w:delText>The Contractor</w:delText>
        </w:r>
      </w:del>
      <w:ins w:id="116" w:author="Author">
        <w:r w:rsidR="00D4355F">
          <w:rPr>
            <w:rFonts w:ascii="Times New Roman" w:eastAsia="Times New Roman" w:hAnsi="Times New Roman" w:cs="Times New Roman"/>
            <w:bCs/>
          </w:rPr>
          <w:t>Delta Dental</w:t>
        </w:r>
      </w:ins>
      <w:r w:rsidRPr="006E4F58">
        <w:rPr>
          <w:rFonts w:ascii="Times New Roman" w:eastAsia="Times New Roman" w:hAnsi="Times New Roman" w:cs="Times New Roman"/>
          <w:bCs/>
        </w:rPr>
        <w:t xml:space="preserve"> and any principals of </w:t>
      </w:r>
      <w:del w:id="117" w:author="Author">
        <w:r w:rsidRPr="006E4F58" w:rsidDel="00D4355F">
          <w:rPr>
            <w:rFonts w:ascii="Times New Roman" w:eastAsia="Times New Roman" w:hAnsi="Times New Roman" w:cs="Times New Roman"/>
            <w:bCs/>
          </w:rPr>
          <w:delText>the Contractor</w:delText>
        </w:r>
      </w:del>
      <w:ins w:id="118" w:author="Author">
        <w:r w:rsidR="00D4355F">
          <w:rPr>
            <w:rFonts w:ascii="Times New Roman" w:eastAsia="Times New Roman" w:hAnsi="Times New Roman" w:cs="Times New Roman"/>
            <w:bCs/>
          </w:rPr>
          <w:t>Delta Dental</w:t>
        </w:r>
      </w:ins>
      <w:r w:rsidRPr="006E4F58">
        <w:rPr>
          <w:rFonts w:ascii="Times New Roman" w:eastAsia="Times New Roman" w:hAnsi="Times New Roman" w:cs="Times New Roman"/>
          <w:bCs/>
        </w:rPr>
        <w:t xml:space="preserve"> certify that an affiliate or principal of </w:t>
      </w:r>
      <w:del w:id="119" w:author="Author">
        <w:r w:rsidRPr="006E4F58" w:rsidDel="00D4355F">
          <w:rPr>
            <w:rFonts w:ascii="Times New Roman" w:eastAsia="Times New Roman" w:hAnsi="Times New Roman" w:cs="Times New Roman"/>
            <w:bCs/>
          </w:rPr>
          <w:delText>the Contractor</w:delText>
        </w:r>
      </w:del>
      <w:ins w:id="120" w:author="Author">
        <w:r w:rsidR="00D4355F">
          <w:rPr>
            <w:rFonts w:ascii="Times New Roman" w:eastAsia="Times New Roman" w:hAnsi="Times New Roman" w:cs="Times New Roman"/>
            <w:bCs/>
          </w:rPr>
          <w:t>Delta Dental</w:t>
        </w:r>
      </w:ins>
      <w:r w:rsidRPr="006E4F58">
        <w:rPr>
          <w:rFonts w:ascii="Times New Roman" w:eastAsia="Times New Roman" w:hAnsi="Times New Roman" w:cs="Times New Roman"/>
          <w:bCs/>
        </w:rPr>
        <w:t xml:space="preserve"> and any agent acting on behalf of </w:t>
      </w:r>
      <w:del w:id="121" w:author="Author">
        <w:r w:rsidRPr="006E4F58" w:rsidDel="00D4355F">
          <w:rPr>
            <w:rFonts w:ascii="Times New Roman" w:eastAsia="Times New Roman" w:hAnsi="Times New Roman" w:cs="Times New Roman"/>
            <w:bCs/>
          </w:rPr>
          <w:delText>the Contractor</w:delText>
        </w:r>
      </w:del>
      <w:ins w:id="122" w:author="Author">
        <w:r w:rsidR="00D4355F">
          <w:rPr>
            <w:rFonts w:ascii="Times New Roman" w:eastAsia="Times New Roman" w:hAnsi="Times New Roman" w:cs="Times New Roman"/>
            <w:bCs/>
          </w:rPr>
          <w:t>Delta Dental</w:t>
        </w:r>
      </w:ins>
      <w:r w:rsidRPr="006E4F58">
        <w:rPr>
          <w:rFonts w:ascii="Times New Roman" w:eastAsia="Times New Roman" w:hAnsi="Times New Roman" w:cs="Times New Roman"/>
          <w:bCs/>
        </w:rPr>
        <w:t xml:space="preserve"> or on behalf of an affiliate or principal of </w:t>
      </w:r>
      <w:del w:id="123" w:author="Author">
        <w:r w:rsidRPr="006E4F58" w:rsidDel="00D4355F">
          <w:rPr>
            <w:rFonts w:ascii="Times New Roman" w:eastAsia="Times New Roman" w:hAnsi="Times New Roman" w:cs="Times New Roman"/>
            <w:bCs/>
          </w:rPr>
          <w:delText>the Contractor</w:delText>
        </w:r>
      </w:del>
      <w:ins w:id="124" w:author="Author">
        <w:r w:rsidR="00D4355F">
          <w:rPr>
            <w:rFonts w:ascii="Times New Roman" w:eastAsia="Times New Roman" w:hAnsi="Times New Roman" w:cs="Times New Roman"/>
            <w:bCs/>
          </w:rPr>
          <w:t>Delta Dental</w:t>
        </w:r>
      </w:ins>
      <w:r w:rsidRPr="006E4F58">
        <w:rPr>
          <w:rFonts w:ascii="Times New Roman" w:eastAsia="Times New Roman" w:hAnsi="Times New Roman" w:cs="Times New Roman"/>
          <w:bCs/>
        </w:rPr>
        <w:t xml:space="preserve">,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67E8911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ins w:id="125" w:author="Author">
        <w:r w:rsidR="006436D1" w:rsidRPr="005542D3">
          <w:rPr>
            <w:rFonts w:ascii="Times New Roman" w:eastAsia="Times New Roman" w:hAnsi="Times New Roman" w:cs="Times New Roman"/>
            <w:b/>
            <w:bCs/>
            <w:rPrChange w:id="126" w:author="Author">
              <w:rPr>
                <w:rFonts w:ascii="Times New Roman" w:eastAsia="Times New Roman" w:hAnsi="Times New Roman" w:cs="Times New Roman"/>
              </w:rPr>
            </w:rPrChange>
          </w:rPr>
          <w:t xml:space="preserve"> - Deleted</w:t>
        </w:r>
      </w:ins>
      <w:del w:id="127" w:author="Author">
        <w:r w:rsidRPr="006E4F58" w:rsidDel="006436D1">
          <w:rPr>
            <w:rFonts w:ascii="Times New Roman" w:eastAsia="Times New Roman" w:hAnsi="Times New Roman" w:cs="Times New Roman"/>
          </w:rPr>
          <w:delText>.</w:delText>
        </w:r>
      </w:del>
      <w:r w:rsidRPr="006E4F58">
        <w:rPr>
          <w:rFonts w:ascii="Times New Roman" w:eastAsia="Times New Roman" w:hAnsi="Times New Roman" w:cs="Times New Roman"/>
        </w:rPr>
        <w:t xml:space="preserve">  </w:t>
      </w:r>
      <w:del w:id="128" w:author="Author">
        <w:r w:rsidRPr="006E4F58" w:rsidDel="006436D1">
          <w:rPr>
            <w:rFonts w:ascii="Times New Roman" w:eastAsia="Times New Roman" w:hAnsi="Times New Roman" w:cs="Times New Roman"/>
          </w:rPr>
          <w:delText>All services provided by the Contractor</w:delText>
        </w:r>
      </w:del>
      <w:ins w:id="129" w:author="Author">
        <w:del w:id="130" w:author="Author">
          <w:r w:rsidR="00D4355F" w:rsidDel="006436D1">
            <w:rPr>
              <w:rFonts w:ascii="Times New Roman" w:eastAsia="Times New Roman" w:hAnsi="Times New Roman" w:cs="Times New Roman"/>
            </w:rPr>
            <w:delText>Delta Dental</w:delText>
          </w:r>
        </w:del>
      </w:ins>
      <w:del w:id="131" w:author="Author">
        <w:r w:rsidRPr="006E4F58" w:rsidDel="006436D1">
          <w:rPr>
            <w:rFonts w:ascii="Times New Roman" w:eastAsia="Times New Roman" w:hAnsi="Times New Roman" w:cs="Times New Roman"/>
          </w:rPr>
          <w:delText xml:space="preserve">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delText>
        </w:r>
        <w:r w:rsidR="00105774" w:rsidDel="006436D1">
          <w:rPr>
            <w:rFonts w:ascii="Times New Roman" w:eastAsia="Times New Roman" w:hAnsi="Times New Roman" w:cs="Times New Roman"/>
          </w:rPr>
          <w:delText>or performed in violation of any</w:delText>
        </w:r>
        <w:r w:rsidRPr="006E4F58" w:rsidDel="006436D1">
          <w:rPr>
            <w:rFonts w:ascii="Times New Roman" w:eastAsia="Times New Roman" w:hAnsi="Times New Roman" w:cs="Times New Roman"/>
          </w:rPr>
          <w:delText xml:space="preserve"> federal, state or local statute, ordinance, rule or regulation.</w:delText>
        </w:r>
      </w:del>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E2D71D8" w:rsidR="006E4F58" w:rsidRPr="0041593D"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12.  Confidentiality of </w:t>
      </w:r>
      <w:del w:id="132" w:author="Author">
        <w:r w:rsidRPr="006E4F58" w:rsidDel="00B2413B">
          <w:rPr>
            <w:rFonts w:ascii="Times New Roman" w:eastAsia="Times New Roman" w:hAnsi="Times New Roman" w:cs="Times New Roman"/>
            <w:b/>
          </w:rPr>
          <w:delText xml:space="preserve">State </w:delText>
        </w:r>
      </w:del>
      <w:r w:rsidRPr="006E4F58">
        <w:rPr>
          <w:rFonts w:ascii="Times New Roman" w:eastAsia="Times New Roman" w:hAnsi="Times New Roman" w:cs="Times New Roman"/>
          <w:b/>
        </w:rPr>
        <w:t>Information</w:t>
      </w:r>
      <w:r w:rsidRPr="006E4F58">
        <w:rPr>
          <w:rFonts w:ascii="Times New Roman" w:eastAsia="Times New Roman" w:hAnsi="Times New Roman" w:cs="Times New Roman"/>
        </w:rPr>
        <w:t xml:space="preserve">.  </w:t>
      </w:r>
      <w:del w:id="133" w:author="Author">
        <w:r w:rsidRPr="006E4F58" w:rsidDel="00D4355F">
          <w:rPr>
            <w:rFonts w:ascii="Times New Roman" w:eastAsia="Times New Roman" w:hAnsi="Times New Roman" w:cs="Times New Roman"/>
          </w:rPr>
          <w:delText>The Contract</w:delText>
        </w:r>
        <w:r w:rsidRPr="006E4F58" w:rsidDel="00B2413B">
          <w:rPr>
            <w:rFonts w:ascii="Times New Roman" w:eastAsia="Times New Roman" w:hAnsi="Times New Roman" w:cs="Times New Roman"/>
          </w:rPr>
          <w:delText>or</w:delText>
        </w:r>
      </w:del>
      <w:ins w:id="134" w:author="Author">
        <w:del w:id="135" w:author="Author">
          <w:r w:rsidR="00D4355F" w:rsidDel="00B2413B">
            <w:rPr>
              <w:rFonts w:ascii="Times New Roman" w:eastAsia="Times New Roman" w:hAnsi="Times New Roman" w:cs="Times New Roman"/>
            </w:rPr>
            <w:delText>Delta Dental</w:delText>
          </w:r>
        </w:del>
      </w:ins>
      <w:del w:id="136" w:author="Author">
        <w:r w:rsidRPr="006E4F58" w:rsidDel="00B2413B">
          <w:rPr>
            <w:rFonts w:ascii="Times New Roman" w:eastAsia="Times New Roman" w:hAnsi="Times New Roman" w:cs="Times New Roman"/>
          </w:rPr>
          <w:delText xml:space="preserve"> </w:delText>
        </w:r>
      </w:del>
      <w:ins w:id="137" w:author="Author">
        <w:r w:rsidR="00B2413B">
          <w:rPr>
            <w:rFonts w:ascii="Times New Roman" w:eastAsia="Times New Roman" w:hAnsi="Times New Roman" w:cs="Times New Roman"/>
          </w:rPr>
          <w:t xml:space="preserve">parties </w:t>
        </w:r>
      </w:ins>
      <w:r w:rsidRPr="006E4F58">
        <w:rPr>
          <w:rFonts w:ascii="Times New Roman" w:eastAsia="Times New Roman" w:hAnsi="Times New Roman" w:cs="Times New Roman"/>
        </w:rPr>
        <w:t>understand</w:t>
      </w:r>
      <w:del w:id="138" w:author="Author">
        <w:r w:rsidRPr="006E4F58" w:rsidDel="00B2413B">
          <w:rPr>
            <w:rFonts w:ascii="Times New Roman" w:eastAsia="Times New Roman" w:hAnsi="Times New Roman" w:cs="Times New Roman"/>
          </w:rPr>
          <w:delText>s</w:delText>
        </w:r>
      </w:del>
      <w:r w:rsidRPr="006E4F58">
        <w:rPr>
          <w:rFonts w:ascii="Times New Roman" w:eastAsia="Times New Roman" w:hAnsi="Times New Roman" w:cs="Times New Roman"/>
        </w:rPr>
        <w:t xml:space="preserve"> and agree</w:t>
      </w:r>
      <w:del w:id="139" w:author="Author">
        <w:r w:rsidRPr="006E4F58" w:rsidDel="00B2413B">
          <w:rPr>
            <w:rFonts w:ascii="Times New Roman" w:eastAsia="Times New Roman" w:hAnsi="Times New Roman" w:cs="Times New Roman"/>
          </w:rPr>
          <w:delText>s</w:delText>
        </w:r>
      </w:del>
      <w:r w:rsidRPr="006E4F58">
        <w:rPr>
          <w:rFonts w:ascii="Times New Roman" w:eastAsia="Times New Roman" w:hAnsi="Times New Roman" w:cs="Times New Roman"/>
        </w:rPr>
        <w:t xml:space="preserve"> that data, materials, and information disclosed to </w:t>
      </w:r>
      <w:del w:id="140" w:author="Author">
        <w:r w:rsidRPr="006E4F58" w:rsidDel="00D4355F">
          <w:rPr>
            <w:rFonts w:ascii="Times New Roman" w:eastAsia="Times New Roman" w:hAnsi="Times New Roman" w:cs="Times New Roman"/>
          </w:rPr>
          <w:delText>the Contract</w:delText>
        </w:r>
        <w:r w:rsidRPr="006E4F58" w:rsidDel="00B2413B">
          <w:rPr>
            <w:rFonts w:ascii="Times New Roman" w:eastAsia="Times New Roman" w:hAnsi="Times New Roman" w:cs="Times New Roman"/>
          </w:rPr>
          <w:delText>or</w:delText>
        </w:r>
      </w:del>
      <w:ins w:id="141" w:author="Author">
        <w:del w:id="142" w:author="Author">
          <w:r w:rsidR="00D4355F" w:rsidDel="00B2413B">
            <w:rPr>
              <w:rFonts w:ascii="Times New Roman" w:eastAsia="Times New Roman" w:hAnsi="Times New Roman" w:cs="Times New Roman"/>
            </w:rPr>
            <w:delText>Delta Dental</w:delText>
          </w:r>
        </w:del>
        <w:r w:rsidR="00B2413B">
          <w:rPr>
            <w:rFonts w:ascii="Times New Roman" w:eastAsia="Times New Roman" w:hAnsi="Times New Roman" w:cs="Times New Roman"/>
          </w:rPr>
          <w:t>other party</w:t>
        </w:r>
      </w:ins>
      <w:r w:rsidRPr="006E4F58">
        <w:rPr>
          <w:rFonts w:ascii="Times New Roman" w:eastAsia="Times New Roman" w:hAnsi="Times New Roman" w:cs="Times New Roman"/>
        </w:rPr>
        <w:t xml:space="preserve"> may contain confidential and protected information. </w:t>
      </w:r>
      <w:del w:id="143" w:author="Author">
        <w:r w:rsidRPr="006E4F58" w:rsidDel="00D4355F">
          <w:rPr>
            <w:rFonts w:ascii="Times New Roman" w:eastAsia="Times New Roman" w:hAnsi="Times New Roman" w:cs="Times New Roman"/>
          </w:rPr>
          <w:delText>The Contracto</w:delText>
        </w:r>
        <w:r w:rsidRPr="006E4F58" w:rsidDel="00B2413B">
          <w:rPr>
            <w:rFonts w:ascii="Times New Roman" w:eastAsia="Times New Roman" w:hAnsi="Times New Roman" w:cs="Times New Roman"/>
          </w:rPr>
          <w:delText>r</w:delText>
        </w:r>
      </w:del>
      <w:ins w:id="144" w:author="Author">
        <w:del w:id="145" w:author="Author">
          <w:r w:rsidR="00D4355F" w:rsidDel="00B2413B">
            <w:rPr>
              <w:rFonts w:ascii="Times New Roman" w:eastAsia="Times New Roman" w:hAnsi="Times New Roman" w:cs="Times New Roman"/>
            </w:rPr>
            <w:delText>Delta Dental</w:delText>
          </w:r>
        </w:del>
        <w:r w:rsidR="00B2413B">
          <w:rPr>
            <w:rFonts w:ascii="Times New Roman" w:eastAsia="Times New Roman" w:hAnsi="Times New Roman" w:cs="Times New Roman"/>
          </w:rPr>
          <w:t>The parties</w:t>
        </w:r>
      </w:ins>
      <w:r w:rsidRPr="006E4F58">
        <w:rPr>
          <w:rFonts w:ascii="Times New Roman" w:eastAsia="Times New Roman" w:hAnsi="Times New Roman" w:cs="Times New Roman"/>
        </w:rPr>
        <w:t xml:space="preserve"> covenant</w:t>
      </w:r>
      <w:del w:id="146" w:author="Author">
        <w:r w:rsidRPr="006E4F58" w:rsidDel="00B2413B">
          <w:rPr>
            <w:rFonts w:ascii="Times New Roman" w:eastAsia="Times New Roman" w:hAnsi="Times New Roman" w:cs="Times New Roman"/>
          </w:rPr>
          <w:delText>s</w:delText>
        </w:r>
      </w:del>
      <w:r w:rsidRPr="006E4F58">
        <w:rPr>
          <w:rFonts w:ascii="Times New Roman" w:eastAsia="Times New Roman" w:hAnsi="Times New Roman" w:cs="Times New Roman"/>
        </w:rPr>
        <w:t xml:space="preserve"> that data, material, and information gat</w:t>
      </w:r>
      <w:r w:rsidRPr="0041593D">
        <w:rPr>
          <w:rFonts w:ascii="Times New Roman" w:eastAsia="Times New Roman" w:hAnsi="Times New Roman" w:cs="Times New Roman"/>
        </w:rPr>
        <w:t xml:space="preserve">hered, based upon or disclosed to </w:t>
      </w:r>
      <w:del w:id="147" w:author="Author">
        <w:r w:rsidRPr="0041593D" w:rsidDel="00D4355F">
          <w:rPr>
            <w:rFonts w:ascii="Times New Roman" w:eastAsia="Times New Roman" w:hAnsi="Times New Roman" w:cs="Times New Roman"/>
          </w:rPr>
          <w:delText>the Contracto</w:delText>
        </w:r>
        <w:r w:rsidRPr="0041593D" w:rsidDel="00B2413B">
          <w:rPr>
            <w:rFonts w:ascii="Times New Roman" w:eastAsia="Times New Roman" w:hAnsi="Times New Roman" w:cs="Times New Roman"/>
          </w:rPr>
          <w:delText>r</w:delText>
        </w:r>
      </w:del>
      <w:ins w:id="148" w:author="Author">
        <w:del w:id="149" w:author="Author">
          <w:r w:rsidR="00D4355F" w:rsidRPr="0041593D" w:rsidDel="00B2413B">
            <w:rPr>
              <w:rFonts w:ascii="Times New Roman" w:eastAsia="Times New Roman" w:hAnsi="Times New Roman" w:cs="Times New Roman"/>
            </w:rPr>
            <w:delText>Delta Dental</w:delText>
          </w:r>
        </w:del>
        <w:r w:rsidR="00B2413B" w:rsidRPr="0041593D">
          <w:rPr>
            <w:rFonts w:ascii="Times New Roman" w:eastAsia="Times New Roman" w:hAnsi="Times New Roman" w:cs="Times New Roman"/>
          </w:rPr>
          <w:t>the other party</w:t>
        </w:r>
      </w:ins>
      <w:r w:rsidRPr="0041593D">
        <w:rPr>
          <w:rFonts w:ascii="Times New Roman" w:eastAsia="Times New Roman" w:hAnsi="Times New Roman" w:cs="Times New Roman"/>
        </w:rPr>
        <w:t xml:space="preserve"> for the purpose of this Contract will not be disclosed to or discussed with third parties without the prior written consent of the </w:t>
      </w:r>
      <w:ins w:id="150" w:author="Author">
        <w:r w:rsidR="00B2413B" w:rsidRPr="0041593D">
          <w:rPr>
            <w:rFonts w:ascii="Times New Roman" w:hAnsi="Times New Roman" w:cs="Times New Roman"/>
            <w:rPrChange w:id="151" w:author="Author">
              <w:rPr>
                <w:sz w:val="20"/>
                <w:szCs w:val="20"/>
              </w:rPr>
            </w:rPrChange>
          </w:rPr>
          <w:t>disclosing party except as required by the Indiana Access to Public Records Act (IC 5-14-3)</w:t>
        </w:r>
      </w:ins>
      <w:del w:id="152" w:author="Author">
        <w:r w:rsidRPr="0041593D" w:rsidDel="00B2413B">
          <w:rPr>
            <w:rFonts w:ascii="Times New Roman" w:eastAsia="Times New Roman" w:hAnsi="Times New Roman" w:cs="Times New Roman"/>
          </w:rPr>
          <w:delText>State</w:delText>
        </w:r>
      </w:del>
      <w:r w:rsidRPr="0041593D">
        <w:rPr>
          <w:rFonts w:ascii="Times New Roman" w:eastAsia="Times New Roman" w:hAnsi="Times New Roman" w:cs="Times New Roman"/>
        </w:rPr>
        <w:t>.</w:t>
      </w:r>
    </w:p>
    <w:p w14:paraId="172A1229" w14:textId="77777777" w:rsidR="006E4F58" w:rsidRPr="0041593D" w:rsidRDefault="006E4F58" w:rsidP="006E4F58">
      <w:pPr>
        <w:spacing w:after="0" w:line="240" w:lineRule="auto"/>
        <w:rPr>
          <w:rFonts w:ascii="Times New Roman" w:eastAsia="Times New Roman" w:hAnsi="Times New Roman" w:cs="Times New Roman"/>
        </w:rPr>
      </w:pPr>
    </w:p>
    <w:p w14:paraId="172A122A" w14:textId="6695B355" w:rsidR="006E4F58" w:rsidRPr="006E4F58" w:rsidRDefault="006E4F58" w:rsidP="006E4F58">
      <w:pPr>
        <w:spacing w:after="0" w:line="240" w:lineRule="auto"/>
        <w:rPr>
          <w:rFonts w:ascii="Times New Roman" w:eastAsia="Times New Roman" w:hAnsi="Times New Roman" w:cs="Times New Roman"/>
        </w:rPr>
      </w:pPr>
      <w:r w:rsidRPr="0041593D">
        <w:rPr>
          <w:rFonts w:ascii="Times New Roman" w:eastAsia="Times New Roman" w:hAnsi="Times New Roman" w:cs="Times New Roman"/>
        </w:rPr>
        <w:t>The parties acknowledge that the services to be perfor</w:t>
      </w:r>
      <w:r w:rsidRPr="006E4F58">
        <w:rPr>
          <w:rFonts w:ascii="Times New Roman" w:eastAsia="Times New Roman" w:hAnsi="Times New Roman" w:cs="Times New Roman"/>
        </w:rPr>
        <w:t xml:space="preserve">med by </w:t>
      </w:r>
      <w:del w:id="153" w:author="Author">
        <w:r w:rsidRPr="006E4F58" w:rsidDel="00B2413B">
          <w:rPr>
            <w:rFonts w:ascii="Times New Roman" w:eastAsia="Times New Roman" w:hAnsi="Times New Roman" w:cs="Times New Roman"/>
          </w:rPr>
          <w:delText xml:space="preserve">Contractor </w:delText>
        </w:r>
      </w:del>
      <w:ins w:id="154" w:author="Author">
        <w:r w:rsidR="00B2413B">
          <w:rPr>
            <w:rFonts w:ascii="Times New Roman" w:eastAsia="Times New Roman" w:hAnsi="Times New Roman" w:cs="Times New Roman"/>
          </w:rPr>
          <w:t>Delta Dental</w:t>
        </w:r>
        <w:r w:rsidR="00B2413B" w:rsidRPr="006E4F58">
          <w:rPr>
            <w:rFonts w:ascii="Times New Roman" w:eastAsia="Times New Roman" w:hAnsi="Times New Roman" w:cs="Times New Roman"/>
          </w:rPr>
          <w:t xml:space="preserve"> </w:t>
        </w:r>
      </w:ins>
      <w:r w:rsidRPr="006E4F58">
        <w:rPr>
          <w:rFonts w:ascii="Times New Roman" w:eastAsia="Times New Roman" w:hAnsi="Times New Roman" w:cs="Times New Roman"/>
        </w:rPr>
        <w:t xml:space="preserve">for the State under this Contract may require or allow access to data, materials, and information containing Social Security numbers maintained by the </w:t>
      </w:r>
      <w:del w:id="155" w:author="Author">
        <w:r w:rsidRPr="006E4F58" w:rsidDel="00B2413B">
          <w:rPr>
            <w:rFonts w:ascii="Times New Roman" w:eastAsia="Times New Roman" w:hAnsi="Times New Roman" w:cs="Times New Roman"/>
          </w:rPr>
          <w:delText xml:space="preserve">State </w:delText>
        </w:r>
      </w:del>
      <w:ins w:id="156" w:author="Author">
        <w:r w:rsidR="00B2413B">
          <w:rPr>
            <w:rFonts w:ascii="Times New Roman" w:eastAsia="Times New Roman" w:hAnsi="Times New Roman" w:cs="Times New Roman"/>
          </w:rPr>
          <w:t>parties</w:t>
        </w:r>
        <w:r w:rsidR="00B2413B" w:rsidRPr="006E4F58">
          <w:rPr>
            <w:rFonts w:ascii="Times New Roman" w:eastAsia="Times New Roman" w:hAnsi="Times New Roman" w:cs="Times New Roman"/>
          </w:rPr>
          <w:t xml:space="preserve"> </w:t>
        </w:r>
      </w:ins>
      <w:r w:rsidRPr="006E4F58">
        <w:rPr>
          <w:rFonts w:ascii="Times New Roman" w:eastAsia="Times New Roman" w:hAnsi="Times New Roman" w:cs="Times New Roman"/>
        </w:rPr>
        <w:t xml:space="preserve">in </w:t>
      </w:r>
      <w:del w:id="157" w:author="Author">
        <w:r w:rsidRPr="006E4F58" w:rsidDel="00B2413B">
          <w:rPr>
            <w:rFonts w:ascii="Times New Roman" w:eastAsia="Times New Roman" w:hAnsi="Times New Roman" w:cs="Times New Roman"/>
          </w:rPr>
          <w:delText>its</w:delText>
        </w:r>
      </w:del>
      <w:ins w:id="158" w:author="Author">
        <w:r w:rsidR="00B2413B">
          <w:rPr>
            <w:rFonts w:ascii="Times New Roman" w:eastAsia="Times New Roman" w:hAnsi="Times New Roman" w:cs="Times New Roman"/>
          </w:rPr>
          <w:t>their</w:t>
        </w:r>
      </w:ins>
      <w:r w:rsidRPr="006E4F58">
        <w:rPr>
          <w:rFonts w:ascii="Times New Roman" w:eastAsia="Times New Roman" w:hAnsi="Times New Roman" w:cs="Times New Roman"/>
        </w:rPr>
        <w:t xml:space="preserve"> computer system or other records. In addition to the covenant made above in this section and pursuant to 10 IAC 5-3-1(4), the </w:t>
      </w:r>
      <w:del w:id="159" w:author="Author">
        <w:r w:rsidRPr="006E4F58" w:rsidDel="00B2413B">
          <w:rPr>
            <w:rFonts w:ascii="Times New Roman" w:eastAsia="Times New Roman" w:hAnsi="Times New Roman" w:cs="Times New Roman"/>
          </w:rPr>
          <w:delText xml:space="preserve">Contractor and the State </w:delText>
        </w:r>
      </w:del>
      <w:ins w:id="160" w:author="Author">
        <w:r w:rsidR="00B2413B">
          <w:rPr>
            <w:rFonts w:ascii="Times New Roman" w:eastAsia="Times New Roman" w:hAnsi="Times New Roman" w:cs="Times New Roman"/>
          </w:rPr>
          <w:t xml:space="preserve">parties </w:t>
        </w:r>
      </w:ins>
      <w:r w:rsidRPr="006E4F58">
        <w:rPr>
          <w:rFonts w:ascii="Times New Roman" w:eastAsia="Times New Roman" w:hAnsi="Times New Roman" w:cs="Times New Roman"/>
        </w:rPr>
        <w:t>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w:t>
      </w:r>
      <w:del w:id="161" w:author="Author">
        <w:r w:rsidRPr="006E4F58" w:rsidDel="00B2413B">
          <w:rPr>
            <w:rFonts w:ascii="Times New Roman" w:eastAsia="Times New Roman" w:hAnsi="Times New Roman" w:cs="Times New Roman"/>
          </w:rPr>
          <w:delText xml:space="preserve"> by Contractor</w:delText>
        </w:r>
      </w:del>
      <w:r w:rsidRPr="006E4F58">
        <w:rPr>
          <w:rFonts w:ascii="Times New Roman" w:eastAsia="Times New Roman" w:hAnsi="Times New Roman" w:cs="Times New Roman"/>
        </w:rPr>
        <w:t xml:space="preserve">, </w:t>
      </w:r>
      <w:del w:id="162" w:author="Author">
        <w:r w:rsidRPr="006E4F58" w:rsidDel="00B2413B">
          <w:rPr>
            <w:rFonts w:ascii="Times New Roman" w:eastAsia="Times New Roman" w:hAnsi="Times New Roman" w:cs="Times New Roman"/>
          </w:rPr>
          <w:delText xml:space="preserve">Contractor </w:delText>
        </w:r>
      </w:del>
      <w:ins w:id="163" w:author="Author">
        <w:r w:rsidR="00B2413B">
          <w:rPr>
            <w:rFonts w:ascii="Times New Roman" w:eastAsia="Times New Roman" w:hAnsi="Times New Roman" w:cs="Times New Roman"/>
          </w:rPr>
          <w:t>the disclosing party</w:t>
        </w:r>
        <w:r w:rsidR="00B2413B" w:rsidRPr="006E4F58">
          <w:rPr>
            <w:rFonts w:ascii="Times New Roman" w:eastAsia="Times New Roman" w:hAnsi="Times New Roman" w:cs="Times New Roman"/>
          </w:rPr>
          <w:t xml:space="preserve"> </w:t>
        </w:r>
      </w:ins>
      <w:r w:rsidRPr="006E4F58">
        <w:rPr>
          <w:rFonts w:ascii="Times New Roman" w:eastAsia="Times New Roman" w:hAnsi="Times New Roman" w:cs="Times New Roman"/>
        </w:rPr>
        <w:t>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222FE2A6" w:rsidR="006E4F58" w:rsidRPr="006E4F58" w:rsidDel="00B2413B" w:rsidRDefault="006E4F58" w:rsidP="006E4F58">
      <w:pPr>
        <w:spacing w:after="0" w:line="240" w:lineRule="auto"/>
        <w:rPr>
          <w:del w:id="164" w:author="Author"/>
          <w:rFonts w:ascii="Times New Roman" w:eastAsia="Times New Roman" w:hAnsi="Times New Roman" w:cs="Times New Roman"/>
        </w:rPr>
      </w:pPr>
      <w:r w:rsidRPr="006E4F58">
        <w:rPr>
          <w:rFonts w:ascii="Times New Roman" w:eastAsia="Times New Roman" w:hAnsi="Times New Roman" w:cs="Times New Roman"/>
        </w:rPr>
        <w:t xml:space="preserve">A.  </w:t>
      </w:r>
      <w:del w:id="165" w:author="Author">
        <w:r w:rsidRPr="006E4F58" w:rsidDel="00D4355F">
          <w:rPr>
            <w:rFonts w:ascii="Times New Roman" w:eastAsia="Times New Roman" w:hAnsi="Times New Roman" w:cs="Times New Roman"/>
          </w:rPr>
          <w:delText>The Contractor</w:delText>
        </w:r>
      </w:del>
      <w:ins w:id="166"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recognizes that the service(s) to be performed under this Contract are vital to the State and must be continued without interruption and that, upon Contract expiration, a successor, either the State or another contractor, may continue them.  </w:t>
      </w:r>
      <w:del w:id="167" w:author="Author">
        <w:r w:rsidRPr="006E4F58" w:rsidDel="00D4355F">
          <w:rPr>
            <w:rFonts w:ascii="Times New Roman" w:eastAsia="Times New Roman" w:hAnsi="Times New Roman" w:cs="Times New Roman"/>
          </w:rPr>
          <w:delText>The Contractor</w:delText>
        </w:r>
      </w:del>
      <w:ins w:id="168"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agrees to</w:t>
      </w:r>
      <w:ins w:id="169" w:author="Author">
        <w:r w:rsidR="00B2413B">
          <w:rPr>
            <w:rFonts w:ascii="Times New Roman" w:eastAsia="Times New Roman" w:hAnsi="Times New Roman" w:cs="Times New Roman"/>
          </w:rPr>
          <w:t xml:space="preserve"> </w:t>
        </w:r>
      </w:ins>
      <w:del w:id="170" w:author="Author">
        <w:r w:rsidRPr="006E4F58" w:rsidDel="00B2413B">
          <w:rPr>
            <w:rFonts w:ascii="Times New Roman" w:eastAsia="Times New Roman" w:hAnsi="Times New Roman" w:cs="Times New Roman"/>
          </w:rPr>
          <w:delText>:</w:delText>
        </w:r>
      </w:del>
    </w:p>
    <w:p w14:paraId="172A122E" w14:textId="3020D65D" w:rsidR="006E4F58" w:rsidRPr="007412B2" w:rsidDel="00B2413B" w:rsidRDefault="006E4F58" w:rsidP="007412B2">
      <w:pPr>
        <w:pStyle w:val="ListParagraph"/>
        <w:numPr>
          <w:ilvl w:val="0"/>
          <w:numId w:val="6"/>
        </w:numPr>
        <w:spacing w:after="0" w:line="240" w:lineRule="auto"/>
        <w:rPr>
          <w:del w:id="171" w:author="Author"/>
          <w:rFonts w:ascii="Times New Roman" w:eastAsia="Times New Roman" w:hAnsi="Times New Roman" w:cs="Times New Roman"/>
        </w:rPr>
      </w:pPr>
      <w:bookmarkStart w:id="172" w:name="_Toc236554569"/>
      <w:del w:id="173" w:author="Author">
        <w:r w:rsidRPr="007412B2" w:rsidDel="00B2413B">
          <w:rPr>
            <w:rFonts w:ascii="Times New Roman" w:eastAsia="Times New Roman" w:hAnsi="Times New Roman" w:cs="Times New Roman"/>
          </w:rPr>
          <w:delText>Furnish phase-in training; and</w:delText>
        </w:r>
        <w:bookmarkEnd w:id="172"/>
      </w:del>
    </w:p>
    <w:p w14:paraId="172A122F" w14:textId="1B824495" w:rsidR="006E4F58" w:rsidRPr="007412B2" w:rsidRDefault="006E4F58">
      <w:pPr>
        <w:spacing w:after="0" w:line="240" w:lineRule="auto"/>
        <w:rPr>
          <w:rFonts w:ascii="Times New Roman" w:eastAsia="Times New Roman" w:hAnsi="Times New Roman" w:cs="Times New Roman"/>
        </w:rPr>
        <w:pPrChange w:id="174" w:author="Author">
          <w:pPr>
            <w:pStyle w:val="ListParagraph"/>
            <w:numPr>
              <w:numId w:val="6"/>
            </w:numPr>
            <w:spacing w:after="0" w:line="240" w:lineRule="auto"/>
            <w:ind w:left="1260" w:right="-360" w:hanging="360"/>
          </w:pPr>
        </w:pPrChange>
      </w:pPr>
      <w:del w:id="175" w:author="Author">
        <w:r w:rsidRPr="007412B2" w:rsidDel="00B2413B">
          <w:rPr>
            <w:rFonts w:ascii="Times New Roman" w:eastAsia="Times New Roman" w:hAnsi="Times New Roman" w:cs="Times New Roman"/>
          </w:rPr>
          <w:delText>E</w:delText>
        </w:r>
      </w:del>
      <w:ins w:id="176" w:author="Author">
        <w:r w:rsidR="00B2413B">
          <w:rPr>
            <w:rFonts w:ascii="Times New Roman" w:eastAsia="Times New Roman" w:hAnsi="Times New Roman" w:cs="Times New Roman"/>
          </w:rPr>
          <w:t>e</w:t>
        </w:r>
      </w:ins>
      <w:r w:rsidRPr="007412B2">
        <w:rPr>
          <w:rFonts w:ascii="Times New Roman" w:eastAsia="Times New Roman" w:hAnsi="Times New Roman" w:cs="Times New Roman"/>
        </w:rPr>
        <w:t xml:space="preserve">xercise its best 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143405FE" w:rsidR="006E4F58" w:rsidRPr="006E4F58" w:rsidDel="00B2413B" w:rsidRDefault="006E4F58" w:rsidP="006E4F58">
      <w:pPr>
        <w:spacing w:after="0" w:line="240" w:lineRule="auto"/>
        <w:rPr>
          <w:del w:id="177" w:author="Author"/>
          <w:rFonts w:ascii="Times New Roman" w:eastAsia="Times New Roman" w:hAnsi="Times New Roman" w:cs="Times New Roman"/>
        </w:rPr>
      </w:pPr>
    </w:p>
    <w:p w14:paraId="172A1231" w14:textId="3A7D8628" w:rsidR="006E4F58" w:rsidRPr="006E4F58" w:rsidDel="00B2413B" w:rsidRDefault="006E4F58" w:rsidP="00B2413B">
      <w:pPr>
        <w:spacing w:after="0" w:line="240" w:lineRule="auto"/>
        <w:rPr>
          <w:del w:id="178" w:author="Author"/>
          <w:rFonts w:ascii="Times New Roman" w:eastAsia="Times New Roman" w:hAnsi="Times New Roman" w:cs="Times New Roman"/>
        </w:rPr>
      </w:pPr>
      <w:del w:id="179" w:author="Author">
        <w:r w:rsidRPr="006E4F58" w:rsidDel="00B2413B">
          <w:rPr>
            <w:rFonts w:ascii="Times New Roman" w:eastAsia="Times New Roman" w:hAnsi="Times New Roman" w:cs="Times New Roman"/>
          </w:rPr>
          <w:delText>B.</w:delText>
        </w:r>
      </w:del>
      <w:r w:rsidRPr="006E4F58">
        <w:rPr>
          <w:rFonts w:ascii="Times New Roman" w:eastAsia="Times New Roman" w:hAnsi="Times New Roman" w:cs="Times New Roman"/>
        </w:rPr>
        <w:t xml:space="preserve">  </w:t>
      </w:r>
      <w:del w:id="180" w:author="Author">
        <w:r w:rsidRPr="006E4F58" w:rsidDel="00B2413B">
          <w:rPr>
            <w:rFonts w:ascii="Times New Roman" w:eastAsia="Times New Roman" w:hAnsi="Times New Roman" w:cs="Times New Roman"/>
          </w:rPr>
          <w:delText>The Contractor</w:delText>
        </w:r>
      </w:del>
      <w:ins w:id="181" w:author="Author">
        <w:del w:id="182" w:author="Author">
          <w:r w:rsidR="00D4355F" w:rsidDel="00B2413B">
            <w:rPr>
              <w:rFonts w:ascii="Times New Roman" w:eastAsia="Times New Roman" w:hAnsi="Times New Roman" w:cs="Times New Roman"/>
            </w:rPr>
            <w:delText>Delta Dental</w:delText>
          </w:r>
        </w:del>
      </w:ins>
      <w:del w:id="183" w:author="Author">
        <w:r w:rsidRPr="006E4F58" w:rsidDel="00B2413B">
          <w:rPr>
            <w:rFonts w:ascii="Times New Roman" w:eastAsia="Times New Roman" w:hAnsi="Times New Roman" w:cs="Times New Roman"/>
          </w:rPr>
          <w:delText xml:space="preserve"> shall, upon the State's written notice:</w:delText>
        </w:r>
      </w:del>
    </w:p>
    <w:p w14:paraId="172A1232" w14:textId="590BDD90" w:rsidR="006E4F58" w:rsidRPr="006E4F58" w:rsidDel="00B2413B" w:rsidRDefault="006E4F58">
      <w:pPr>
        <w:spacing w:after="0" w:line="240" w:lineRule="auto"/>
        <w:rPr>
          <w:del w:id="184" w:author="Author"/>
          <w:rFonts w:ascii="Times New Roman" w:eastAsia="Times New Roman" w:hAnsi="Times New Roman" w:cs="Times New Roman"/>
        </w:rPr>
        <w:pPrChange w:id="185" w:author="Author">
          <w:pPr>
            <w:numPr>
              <w:numId w:val="2"/>
            </w:numPr>
            <w:tabs>
              <w:tab w:val="num" w:pos="360"/>
            </w:tabs>
            <w:spacing w:after="0" w:line="240" w:lineRule="auto"/>
            <w:ind w:left="1260" w:hanging="360"/>
          </w:pPr>
        </w:pPrChange>
      </w:pPr>
      <w:del w:id="186" w:author="Author">
        <w:r w:rsidRPr="006E4F58" w:rsidDel="00B2413B">
          <w:rPr>
            <w:rFonts w:ascii="Times New Roman" w:eastAsia="Times New Roman" w:hAnsi="Times New Roman" w:cs="Times New Roman"/>
          </w:rPr>
          <w:delText>Furnish phase-in, phase-out services for up to sixty (60) days after this Contract expires; and</w:delText>
        </w:r>
      </w:del>
    </w:p>
    <w:p w14:paraId="172A1233" w14:textId="0D620776" w:rsidR="006E4F58" w:rsidRPr="006E4F58" w:rsidDel="00B2413B" w:rsidRDefault="006E4F58">
      <w:pPr>
        <w:spacing w:after="0" w:line="240" w:lineRule="auto"/>
        <w:rPr>
          <w:del w:id="187" w:author="Author"/>
          <w:rFonts w:ascii="Times New Roman" w:eastAsia="Times New Roman" w:hAnsi="Times New Roman" w:cs="Times New Roman"/>
        </w:rPr>
        <w:pPrChange w:id="188" w:author="Author">
          <w:pPr>
            <w:numPr>
              <w:numId w:val="2"/>
            </w:numPr>
            <w:tabs>
              <w:tab w:val="num" w:pos="360"/>
            </w:tabs>
            <w:spacing w:after="0" w:line="240" w:lineRule="auto"/>
            <w:ind w:left="1260" w:hanging="360"/>
          </w:pPr>
        </w:pPrChange>
      </w:pPr>
      <w:del w:id="189" w:author="Author">
        <w:r w:rsidRPr="006E4F58" w:rsidDel="00B2413B">
          <w:rPr>
            <w:rFonts w:ascii="Times New Roman" w:eastAsia="Times New Roman" w:hAnsi="Times New Roman" w:cs="Times New Roman"/>
          </w:rPr>
          <w:delTex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w:delText>
        </w:r>
      </w:del>
      <w:ins w:id="190" w:author="Author">
        <w:del w:id="191" w:author="Author">
          <w:r w:rsidR="00D4355F" w:rsidDel="00B2413B">
            <w:rPr>
              <w:rFonts w:ascii="Times New Roman" w:eastAsia="Times New Roman" w:hAnsi="Times New Roman" w:cs="Times New Roman"/>
            </w:rPr>
            <w:delText>Delta Dental</w:delText>
          </w:r>
        </w:del>
      </w:ins>
      <w:del w:id="192" w:author="Author">
        <w:r w:rsidRPr="006E4F58" w:rsidDel="00B2413B">
          <w:rPr>
            <w:rFonts w:ascii="Times New Roman" w:eastAsia="Times New Roman" w:hAnsi="Times New Roman" w:cs="Times New Roman"/>
          </w:rPr>
          <w:delText xml:space="preserve"> shall provide sufficient experienced personnel during the phase-in, phase-out period to ensure that the services called for by this Contract are maintained at the required level of proficiency.</w:delText>
        </w:r>
      </w:del>
    </w:p>
    <w:p w14:paraId="172A1234" w14:textId="04C4F969" w:rsidR="006E4F58" w:rsidRPr="006E4F58" w:rsidDel="00B2413B" w:rsidRDefault="006E4F58" w:rsidP="00B2413B">
      <w:pPr>
        <w:spacing w:after="0" w:line="240" w:lineRule="auto"/>
        <w:rPr>
          <w:del w:id="193" w:author="Author"/>
          <w:rFonts w:ascii="Times New Roman" w:eastAsia="Times New Roman" w:hAnsi="Times New Roman" w:cs="Times New Roman"/>
        </w:rPr>
      </w:pPr>
    </w:p>
    <w:p w14:paraId="172A1235" w14:textId="445B5219" w:rsidR="006E4F58" w:rsidRPr="006E4F58" w:rsidDel="00B2413B" w:rsidRDefault="006E4F58" w:rsidP="00B2413B">
      <w:pPr>
        <w:spacing w:after="0" w:line="240" w:lineRule="auto"/>
        <w:rPr>
          <w:del w:id="194" w:author="Author"/>
          <w:rFonts w:ascii="Times New Roman" w:eastAsia="Times New Roman" w:hAnsi="Times New Roman" w:cs="Times New Roman"/>
        </w:rPr>
      </w:pPr>
      <w:del w:id="195" w:author="Author">
        <w:r w:rsidRPr="006E4F58" w:rsidDel="00B2413B">
          <w:rPr>
            <w:rFonts w:ascii="Times New Roman" w:eastAsia="Times New Roman" w:hAnsi="Times New Roman" w:cs="Times New Roman"/>
          </w:rPr>
          <w:delText>C.  The Contractor</w:delText>
        </w:r>
      </w:del>
      <w:ins w:id="196" w:author="Author">
        <w:del w:id="197" w:author="Author">
          <w:r w:rsidR="00D4355F" w:rsidDel="00B2413B">
            <w:rPr>
              <w:rFonts w:ascii="Times New Roman" w:eastAsia="Times New Roman" w:hAnsi="Times New Roman" w:cs="Times New Roman"/>
            </w:rPr>
            <w:delText>Delta Dental</w:delText>
          </w:r>
        </w:del>
      </w:ins>
      <w:del w:id="198" w:author="Author">
        <w:r w:rsidRPr="006E4F58" w:rsidDel="00B2413B">
          <w:rPr>
            <w:rFonts w:ascii="Times New Roman" w:eastAsia="Times New Roman" w:hAnsi="Times New Roman" w:cs="Times New Roman"/>
          </w:rPr>
          <w:delText xml:space="preserve"> shall allow as many personnel as practicable to remain on the job to help the successor maintain the continuity and consistency of the services required by this Contract. The Contractor</w:delText>
        </w:r>
      </w:del>
      <w:ins w:id="199" w:author="Author">
        <w:del w:id="200" w:author="Author">
          <w:r w:rsidR="00D4355F" w:rsidDel="00B2413B">
            <w:rPr>
              <w:rFonts w:ascii="Times New Roman" w:eastAsia="Times New Roman" w:hAnsi="Times New Roman" w:cs="Times New Roman"/>
            </w:rPr>
            <w:delText>Delta Dental</w:delText>
          </w:r>
        </w:del>
      </w:ins>
      <w:del w:id="201" w:author="Author">
        <w:r w:rsidRPr="006E4F58" w:rsidDel="00B2413B">
          <w:rPr>
            <w:rFonts w:ascii="Times New Roman" w:eastAsia="Times New Roman" w:hAnsi="Times New Roman" w:cs="Times New Roman"/>
          </w:rPr>
          <w:delText xml:space="preserve"> also shall disclose necessary personnel records and allow the successor to conduct on-site interviews with these employees. If selected employees are agreeable to the change, the Contractor</w:delText>
        </w:r>
      </w:del>
      <w:ins w:id="202" w:author="Author">
        <w:del w:id="203" w:author="Author">
          <w:r w:rsidR="00D4355F" w:rsidDel="00B2413B">
            <w:rPr>
              <w:rFonts w:ascii="Times New Roman" w:eastAsia="Times New Roman" w:hAnsi="Times New Roman" w:cs="Times New Roman"/>
            </w:rPr>
            <w:delText>Delta Dental</w:delText>
          </w:r>
        </w:del>
      </w:ins>
      <w:del w:id="204" w:author="Author">
        <w:r w:rsidRPr="006E4F58" w:rsidDel="00B2413B">
          <w:rPr>
            <w:rFonts w:ascii="Times New Roman" w:eastAsia="Times New Roman" w:hAnsi="Times New Roman" w:cs="Times New Roman"/>
          </w:rPr>
          <w:delText xml:space="preserve"> shall release them at a mutually agreeable date and negotiate transfer of their earned fringe benefits to the successor.</w:delText>
        </w:r>
      </w:del>
    </w:p>
    <w:p w14:paraId="172A1236" w14:textId="7E69568E" w:rsidR="006E4F58" w:rsidRPr="006E4F58" w:rsidDel="00B2413B" w:rsidRDefault="006E4F58" w:rsidP="00B2413B">
      <w:pPr>
        <w:spacing w:after="0" w:line="240" w:lineRule="auto"/>
        <w:rPr>
          <w:del w:id="205" w:author="Author"/>
          <w:rFonts w:ascii="Times New Roman" w:eastAsia="Times New Roman" w:hAnsi="Times New Roman" w:cs="Times New Roman"/>
        </w:rPr>
      </w:pPr>
    </w:p>
    <w:p w14:paraId="172A1237" w14:textId="4B5A6F2D" w:rsidR="006E4F58" w:rsidRPr="006E4F58" w:rsidDel="00B2413B" w:rsidRDefault="006E4F58" w:rsidP="00B2413B">
      <w:pPr>
        <w:spacing w:after="0" w:line="240" w:lineRule="auto"/>
        <w:rPr>
          <w:del w:id="206" w:author="Author"/>
          <w:rFonts w:ascii="Times New Roman" w:eastAsia="Times New Roman" w:hAnsi="Times New Roman" w:cs="Times New Roman"/>
        </w:rPr>
      </w:pPr>
      <w:del w:id="207" w:author="Author">
        <w:r w:rsidRPr="006E4F58" w:rsidDel="00B2413B">
          <w:rPr>
            <w:rFonts w:ascii="Times New Roman" w:eastAsia="Times New Roman" w:hAnsi="Times New Roman" w:cs="Times New Roman"/>
          </w:rPr>
          <w:delText>D.  The Contractor</w:delText>
        </w:r>
      </w:del>
      <w:ins w:id="208" w:author="Author">
        <w:del w:id="209" w:author="Author">
          <w:r w:rsidR="00D4355F" w:rsidDel="00B2413B">
            <w:rPr>
              <w:rFonts w:ascii="Times New Roman" w:eastAsia="Times New Roman" w:hAnsi="Times New Roman" w:cs="Times New Roman"/>
            </w:rPr>
            <w:delText>Delta Dental</w:delText>
          </w:r>
        </w:del>
      </w:ins>
      <w:del w:id="210" w:author="Author">
        <w:r w:rsidRPr="006E4F58" w:rsidDel="00B2413B">
          <w:rPr>
            <w:rFonts w:ascii="Times New Roman" w:eastAsia="Times New Roman" w:hAnsi="Times New Roman" w:cs="Times New Roman"/>
          </w:rPr>
          <w:delText xml:space="preserve"> shall be reimbursed for all reasonable phase-in, phase-out costs (i.e., costs incurred within the agreed period after contract expiration that result from phase-in, phase-out operations).</w:delText>
        </w:r>
      </w:del>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00CF2684"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w:t>
      </w:r>
      <w:del w:id="211" w:author="Author">
        <w:r w:rsidRPr="006E4F58" w:rsidDel="00D4355F">
          <w:rPr>
            <w:rFonts w:ascii="Times New Roman" w:eastAsia="Times New Roman" w:hAnsi="Times New Roman" w:cs="Times New Roman"/>
          </w:rPr>
          <w:delText>The Contractor</w:delText>
        </w:r>
      </w:del>
      <w:ins w:id="212"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w:t>
      </w:r>
      <w:proofErr w:type="gramStart"/>
      <w:r w:rsidRPr="006E4F58">
        <w:rPr>
          <w:rFonts w:ascii="Times New Roman" w:eastAsia="Times New Roman" w:hAnsi="Times New Roman" w:cs="Times New Roman"/>
        </w:rPr>
        <w:t>agency</w:t>
      </w:r>
      <w:proofErr w:type="gramEnd"/>
      <w:r w:rsidRPr="006E4F58">
        <w:rPr>
          <w:rFonts w:ascii="Times New Roman" w:eastAsia="Times New Roman" w:hAnsi="Times New Roman" w:cs="Times New Roman"/>
        </w:rPr>
        <w:t xml:space="preserve">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w:t>
      </w:r>
      <w:del w:id="213" w:author="Author">
        <w:r w:rsidRPr="006E4F58" w:rsidDel="00D4355F">
          <w:rPr>
            <w:rFonts w:ascii="Times New Roman" w:eastAsia="Times New Roman" w:hAnsi="Times New Roman" w:cs="Times New Roman"/>
          </w:rPr>
          <w:delText>the Contractor</w:delText>
        </w:r>
      </w:del>
      <w:ins w:id="214"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325AC41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w:t>
      </w:r>
      <w:del w:id="215" w:author="Author">
        <w:r w:rsidRPr="006E4F58" w:rsidDel="00D4355F">
          <w:rPr>
            <w:rFonts w:ascii="Times New Roman" w:eastAsia="Times New Roman" w:hAnsi="Times New Roman" w:cs="Times New Roman"/>
          </w:rPr>
          <w:delText>The Contractor</w:delText>
        </w:r>
      </w:del>
      <w:ins w:id="216"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w:t>
      </w:r>
      <w:del w:id="217" w:author="Author">
        <w:r w:rsidRPr="006E4F58" w:rsidDel="00D4355F">
          <w:rPr>
            <w:rFonts w:ascii="Times New Roman" w:eastAsia="Times New Roman" w:hAnsi="Times New Roman" w:cs="Times New Roman"/>
          </w:rPr>
          <w:delText>The Contractor</w:delText>
        </w:r>
      </w:del>
      <w:ins w:id="218"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12C8FCB5" w:rsidR="006E4F58" w:rsidRPr="00B2413B"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xml:space="preserve">.  If the State, sixty (60) days after receipt of written notice, fails to correct or cure any material breach of this Contract, </w:t>
      </w:r>
      <w:del w:id="219" w:author="Author">
        <w:r w:rsidRPr="006E4F58" w:rsidDel="00D4355F">
          <w:rPr>
            <w:rFonts w:ascii="Times New Roman" w:eastAsia="Times New Roman" w:hAnsi="Times New Roman" w:cs="Times New Roman"/>
          </w:rPr>
          <w:delText>the Contractor</w:delText>
        </w:r>
      </w:del>
      <w:ins w:id="220"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may cancel and terminate this Contract and institute measures to collect monies due up to and including the date of termination</w:t>
      </w:r>
      <w:r w:rsidRPr="00B2413B">
        <w:rPr>
          <w:rFonts w:ascii="Times New Roman" w:eastAsia="Times New Roman" w:hAnsi="Times New Roman" w:cs="Times New Roman"/>
        </w:rPr>
        <w:t>.</w:t>
      </w:r>
      <w:ins w:id="221" w:author="Author">
        <w:r w:rsidR="00B2413B" w:rsidRPr="00B2413B">
          <w:rPr>
            <w:rFonts w:ascii="Times New Roman" w:eastAsia="Times New Roman" w:hAnsi="Times New Roman" w:cs="Times New Roman"/>
          </w:rPr>
          <w:t xml:space="preserve"> </w:t>
        </w:r>
        <w:r w:rsidR="00B2413B" w:rsidRPr="005542D3">
          <w:rPr>
            <w:rFonts w:ascii="Times New Roman" w:hAnsi="Times New Roman" w:cs="Times New Roman"/>
            <w:rPrChange w:id="222" w:author="Author">
              <w:rPr>
                <w:sz w:val="20"/>
                <w:szCs w:val="20"/>
              </w:rPr>
            </w:rPrChange>
          </w:rPr>
          <w:t>If payment is not received within the timeframe specified in this Contract, Delta Dental shall, at its sole discretion, have the right to suspend claims processing.</w:t>
        </w:r>
      </w:ins>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27CA8B8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w:t>
      </w:r>
      <w:del w:id="223" w:author="Author">
        <w:r w:rsidR="006E4F58" w:rsidRPr="006E4F58" w:rsidDel="00D4355F">
          <w:rPr>
            <w:rFonts w:ascii="Times New Roman" w:eastAsia="Times New Roman" w:hAnsi="Times New Roman" w:cs="Times New Roman"/>
          </w:rPr>
          <w:delText>the Contractor</w:delText>
        </w:r>
      </w:del>
      <w:ins w:id="224" w:author="Author">
        <w:r w:rsidR="00D4355F">
          <w:rPr>
            <w:rFonts w:ascii="Times New Roman" w:eastAsia="Times New Roman" w:hAnsi="Times New Roman" w:cs="Times New Roman"/>
          </w:rPr>
          <w:t>Delta Dental</w:t>
        </w:r>
      </w:ins>
      <w:r w:rsidR="006E4F58" w:rsidRPr="006E4F58">
        <w:rPr>
          <w:rFonts w:ascii="Times New Roman" w:eastAsia="Times New Roman" w:hAnsi="Times New Roman" w:cs="Times New Roman"/>
        </w:rPr>
        <w:t xml:space="preserve">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58B20A00"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w:t>
      </w:r>
      <w:del w:id="225" w:author="Author">
        <w:r w:rsidRPr="006E4F58" w:rsidDel="00D4355F">
          <w:rPr>
            <w:rFonts w:ascii="Times New Roman" w:eastAsia="Times New Roman" w:hAnsi="Times New Roman" w:cs="Times New Roman"/>
          </w:rPr>
          <w:delText>Contractor</w:delText>
        </w:r>
      </w:del>
      <w:ins w:id="226" w:author="Author">
        <w:del w:id="227" w:author="Author">
          <w:r w:rsidR="00D4355F" w:rsidDel="00B2413B">
            <w:rPr>
              <w:rFonts w:ascii="Times New Roman" w:eastAsia="Times New Roman" w:hAnsi="Times New Roman" w:cs="Times New Roman"/>
            </w:rPr>
            <w:delText>Delta Dental</w:delText>
          </w:r>
        </w:del>
        <w:r w:rsidR="00B2413B">
          <w:rPr>
            <w:rFonts w:ascii="Times New Roman" w:eastAsia="Times New Roman" w:hAnsi="Times New Roman" w:cs="Times New Roman"/>
          </w:rPr>
          <w:t>parties</w:t>
        </w:r>
      </w:ins>
      <w:r w:rsidRPr="006E4F58">
        <w:rPr>
          <w:rFonts w:ascii="Times New Roman" w:eastAsia="Times New Roman" w:hAnsi="Times New Roman" w:cs="Times New Roman"/>
        </w:rPr>
        <w:t xml:space="preserve"> agree</w:t>
      </w:r>
      <w:del w:id="228" w:author="Author">
        <w:r w:rsidRPr="006E4F58" w:rsidDel="00B2413B">
          <w:rPr>
            <w:rFonts w:ascii="Times New Roman" w:eastAsia="Times New Roman" w:hAnsi="Times New Roman" w:cs="Times New Roman"/>
          </w:rPr>
          <w:delText>s</w:delText>
        </w:r>
      </w:del>
      <w:r w:rsidRPr="006E4F58">
        <w:rPr>
          <w:rFonts w:ascii="Times New Roman" w:eastAsia="Times New Roman" w:hAnsi="Times New Roman" w:cs="Times New Roman"/>
        </w:rPr>
        <w:t xml:space="preserve"> that, the existence of a dispute notwithstanding, </w:t>
      </w:r>
      <w:del w:id="229" w:author="Author">
        <w:r w:rsidRPr="006E4F58" w:rsidDel="00B2413B">
          <w:rPr>
            <w:rFonts w:ascii="Times New Roman" w:eastAsia="Times New Roman" w:hAnsi="Times New Roman" w:cs="Times New Roman"/>
          </w:rPr>
          <w:delText xml:space="preserve">it </w:delText>
        </w:r>
      </w:del>
      <w:ins w:id="230" w:author="Author">
        <w:r w:rsidR="00B2413B">
          <w:rPr>
            <w:rFonts w:ascii="Times New Roman" w:eastAsia="Times New Roman" w:hAnsi="Times New Roman" w:cs="Times New Roman"/>
          </w:rPr>
          <w:t>they</w:t>
        </w:r>
        <w:r w:rsidR="00B2413B" w:rsidRPr="006E4F58">
          <w:rPr>
            <w:rFonts w:ascii="Times New Roman" w:eastAsia="Times New Roman" w:hAnsi="Times New Roman" w:cs="Times New Roman"/>
          </w:rPr>
          <w:t xml:space="preserve"> </w:t>
        </w:r>
      </w:ins>
      <w:r w:rsidRPr="006E4F58">
        <w:rPr>
          <w:rFonts w:ascii="Times New Roman" w:eastAsia="Times New Roman" w:hAnsi="Times New Roman" w:cs="Times New Roman"/>
        </w:rPr>
        <w:t>will continue wit</w:t>
      </w:r>
      <w:r w:rsidRPr="00B2413B">
        <w:rPr>
          <w:rFonts w:ascii="Times New Roman" w:eastAsia="Times New Roman" w:hAnsi="Times New Roman" w:cs="Times New Roman"/>
        </w:rPr>
        <w:t>hout delay to carry out all of its responsibilities under this Contract that are not affected by the dispute</w:t>
      </w:r>
      <w:ins w:id="231" w:author="Author">
        <w:r w:rsidR="00B2413B" w:rsidRPr="00B2413B">
          <w:rPr>
            <w:rFonts w:ascii="Times New Roman" w:eastAsia="Times New Roman" w:hAnsi="Times New Roman" w:cs="Times New Roman"/>
          </w:rPr>
          <w:t xml:space="preserve"> </w:t>
        </w:r>
        <w:r w:rsidR="00B2413B" w:rsidRPr="005542D3">
          <w:rPr>
            <w:rFonts w:ascii="Times New Roman" w:hAnsi="Times New Roman" w:cs="Times New Roman"/>
            <w:rPrChange w:id="232" w:author="Author">
              <w:rPr>
                <w:sz w:val="20"/>
                <w:szCs w:val="20"/>
              </w:rPr>
            </w:rPrChange>
          </w:rPr>
          <w:t>unless and until such time this Contract is terminated in accordance with the applicable provision(s) of the Contract</w:t>
        </w:r>
      </w:ins>
      <w:r w:rsidRPr="00B2413B">
        <w:rPr>
          <w:rFonts w:ascii="Times New Roman" w:eastAsia="Times New Roman" w:hAnsi="Times New Roman" w:cs="Times New Roman"/>
        </w:rPr>
        <w:t xml:space="preserve">. </w:t>
      </w:r>
      <w:del w:id="233" w:author="Author">
        <w:r w:rsidRPr="00B2413B" w:rsidDel="00B2413B">
          <w:rPr>
            <w:rFonts w:ascii="Times New Roman" w:eastAsia="Times New Roman" w:hAnsi="Times New Roman" w:cs="Times New Roman"/>
          </w:rPr>
          <w:delText>Should the Contractor</w:delText>
        </w:r>
      </w:del>
      <w:ins w:id="234" w:author="Author">
        <w:del w:id="235" w:author="Author">
          <w:r w:rsidR="00D4355F" w:rsidRPr="00B2413B" w:rsidDel="00B2413B">
            <w:rPr>
              <w:rFonts w:ascii="Times New Roman" w:eastAsia="Times New Roman" w:hAnsi="Times New Roman" w:cs="Times New Roman"/>
            </w:rPr>
            <w:delText>Delta Dental</w:delText>
          </w:r>
        </w:del>
      </w:ins>
      <w:del w:id="236" w:author="Author">
        <w:r w:rsidRPr="00B2413B" w:rsidDel="00B2413B">
          <w:rPr>
            <w:rFonts w:ascii="Times New Roman" w:eastAsia="Times New Roman" w:hAnsi="Times New Roman" w:cs="Times New Roman"/>
          </w:rPr>
          <w:delText xml:space="preserve"> fail to con</w:delText>
        </w:r>
        <w:r w:rsidRPr="005542D3" w:rsidDel="00B2413B">
          <w:rPr>
            <w:rFonts w:ascii="Times New Roman" w:eastAsia="Times New Roman" w:hAnsi="Times New Roman" w:cs="Times New Roman"/>
            <w:sz w:val="24"/>
            <w:szCs w:val="24"/>
            <w:rPrChange w:id="237" w:author="Author">
              <w:rPr>
                <w:rFonts w:ascii="Times New Roman" w:eastAsia="Times New Roman" w:hAnsi="Times New Roman" w:cs="Times New Roman"/>
              </w:rPr>
            </w:rPrChange>
          </w:rPr>
          <w:delText>tinue to perform its responsibilities regarding all non-disput</w:delText>
        </w:r>
        <w:r w:rsidRPr="006E4F58" w:rsidDel="00B2413B">
          <w:rPr>
            <w:rFonts w:ascii="Times New Roman" w:eastAsia="Times New Roman" w:hAnsi="Times New Roman" w:cs="Times New Roman"/>
          </w:rPr>
          <w:delText>ed work, without delay, any additional costs incurred by the State or the Contractor</w:delText>
        </w:r>
      </w:del>
      <w:ins w:id="238" w:author="Author">
        <w:del w:id="239" w:author="Author">
          <w:r w:rsidR="00D4355F" w:rsidDel="00B2413B">
            <w:rPr>
              <w:rFonts w:ascii="Times New Roman" w:eastAsia="Times New Roman" w:hAnsi="Times New Roman" w:cs="Times New Roman"/>
            </w:rPr>
            <w:delText>Delta Dental</w:delText>
          </w:r>
        </w:del>
      </w:ins>
      <w:del w:id="240" w:author="Author">
        <w:r w:rsidRPr="006E4F58" w:rsidDel="00B2413B">
          <w:rPr>
            <w:rFonts w:ascii="Times New Roman" w:eastAsia="Times New Roman" w:hAnsi="Times New Roman" w:cs="Times New Roman"/>
          </w:rPr>
          <w:delText xml:space="preserve"> as a result of such failure to proceed shall be borne by the Contractor</w:delText>
        </w:r>
      </w:del>
      <w:ins w:id="241" w:author="Author">
        <w:del w:id="242" w:author="Author">
          <w:r w:rsidR="00D4355F" w:rsidDel="00B2413B">
            <w:rPr>
              <w:rFonts w:ascii="Times New Roman" w:eastAsia="Times New Roman" w:hAnsi="Times New Roman" w:cs="Times New Roman"/>
            </w:rPr>
            <w:delText>Delta Dental</w:delText>
          </w:r>
        </w:del>
      </w:ins>
      <w:del w:id="243" w:author="Author">
        <w:r w:rsidRPr="006E4F58" w:rsidDel="00B2413B">
          <w:rPr>
            <w:rFonts w:ascii="Times New Roman" w:eastAsia="Times New Roman" w:hAnsi="Times New Roman" w:cs="Times New Roman"/>
          </w:rPr>
          <w:delText>, and the Contractor</w:delText>
        </w:r>
      </w:del>
      <w:ins w:id="244" w:author="Author">
        <w:del w:id="245" w:author="Author">
          <w:r w:rsidR="00D4355F" w:rsidDel="00B2413B">
            <w:rPr>
              <w:rFonts w:ascii="Times New Roman" w:eastAsia="Times New Roman" w:hAnsi="Times New Roman" w:cs="Times New Roman"/>
            </w:rPr>
            <w:delText>Delta Dental</w:delText>
          </w:r>
        </w:del>
      </w:ins>
      <w:del w:id="246" w:author="Author">
        <w:r w:rsidRPr="006E4F58" w:rsidDel="00B2413B">
          <w:rPr>
            <w:rFonts w:ascii="Times New Roman" w:eastAsia="Times New Roman" w:hAnsi="Times New Roman" w:cs="Times New Roman"/>
          </w:rPr>
          <w:delText xml:space="preserve"> shall make no claim against the State for such costs. </w:delText>
        </w:r>
      </w:del>
    </w:p>
    <w:p w14:paraId="172A1244" w14:textId="77777777" w:rsidR="009C3620" w:rsidRDefault="009C3620" w:rsidP="009C3620">
      <w:pPr>
        <w:spacing w:after="0" w:line="240" w:lineRule="auto"/>
        <w:rPr>
          <w:rFonts w:ascii="Times New Roman" w:hAnsi="Times New Roman" w:cs="Times New Roman"/>
        </w:rPr>
      </w:pPr>
    </w:p>
    <w:p w14:paraId="172A1245" w14:textId="6EE8CB70"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w:t>
      </w:r>
      <w:del w:id="247" w:author="Author">
        <w:r w:rsidRPr="009C3620" w:rsidDel="00B2413B">
          <w:rPr>
            <w:rFonts w:ascii="Times New Roman" w:hAnsi="Times New Roman" w:cs="Times New Roman"/>
          </w:rPr>
          <w:delText xml:space="preserve">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delText>
        </w:r>
        <w:r w:rsidR="00D574E0" w:rsidDel="00B2413B">
          <w:rPr>
            <w:rFonts w:ascii="Times New Roman" w:hAnsi="Times New Roman" w:cs="Times New Roman"/>
          </w:rPr>
          <w:delText xml:space="preserve"> </w:delText>
        </w:r>
        <w:r w:rsidRPr="009C3620" w:rsidDel="00B2413B">
          <w:rPr>
            <w:rFonts w:ascii="Times New Roman" w:hAnsi="Times New Roman" w:cs="Times New Roman"/>
          </w:rPr>
          <w:delText>The notice shall include</w:delText>
        </w:r>
        <w:r w:rsidR="00D574E0" w:rsidDel="00B2413B">
          <w:rPr>
            <w:rFonts w:ascii="Times New Roman" w:hAnsi="Times New Roman" w:cs="Times New Roman"/>
          </w:rPr>
          <w:delText>:</w:delText>
        </w:r>
        <w:r w:rsidRPr="009C3620" w:rsidDel="00B2413B">
          <w:rPr>
            <w:rFonts w:ascii="Times New Roman" w:hAnsi="Times New Roman" w:cs="Times New Roman"/>
          </w:rPr>
          <w:delTex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delText>
        </w:r>
        <w:r w:rsidR="00D574E0" w:rsidDel="00B2413B">
          <w:rPr>
            <w:rFonts w:ascii="Times New Roman" w:hAnsi="Times New Roman" w:cs="Times New Roman"/>
          </w:rPr>
          <w:delText>thirty (</w:delText>
        </w:r>
        <w:r w:rsidRPr="009C3620" w:rsidDel="00B2413B">
          <w:rPr>
            <w:rFonts w:ascii="Times New Roman" w:hAnsi="Times New Roman" w:cs="Times New Roman"/>
          </w:rPr>
          <w:delText>30</w:delText>
        </w:r>
        <w:r w:rsidR="00D574E0" w:rsidDel="00B2413B">
          <w:rPr>
            <w:rFonts w:ascii="Times New Roman" w:hAnsi="Times New Roman" w:cs="Times New Roman"/>
          </w:rPr>
          <w:delText>)</w:delText>
        </w:r>
        <w:r w:rsidRPr="009C3620" w:rsidDel="00B2413B">
          <w:rPr>
            <w:rFonts w:ascii="Times New Roman" w:hAnsi="Times New Roman" w:cs="Times New Roman"/>
          </w:rPr>
          <w:delText xml:space="preserve"> business days of the conclusion of the final presentations, the Commissioner shall issue a written decision and furnish it to both parties.  </w:delText>
        </w:r>
        <w:r w:rsidRPr="009C3620" w:rsidDel="00B2413B">
          <w:rPr>
            <w:rFonts w:ascii="Times New Roman" w:eastAsia="Times New Roman" w:hAnsi="Times New Roman" w:cs="Times New Roman"/>
          </w:rPr>
          <w:delText>The Commissioner’s decision shall be the final and conclusive administrative decision unless either party serves on the Commissioner and the other party, within ten</w:delText>
        </w:r>
        <w:r w:rsidR="00D574E0" w:rsidDel="00B2413B">
          <w:rPr>
            <w:rFonts w:ascii="Times New Roman" w:eastAsia="Times New Roman" w:hAnsi="Times New Roman" w:cs="Times New Roman"/>
          </w:rPr>
          <w:delText xml:space="preserve"> (10)</w:delText>
        </w:r>
        <w:r w:rsidRPr="009C3620" w:rsidDel="00B2413B">
          <w:rPr>
            <w:rFonts w:ascii="Times New Roman" w:eastAsia="Times New Roman" w:hAnsi="Times New Roman" w:cs="Times New Roman"/>
          </w:rPr>
          <w:delText xml:space="preserve"> business days after receipt of the Commissioner’s decision, a written request for reconsideration and modification of the written decision. If the Commissioner does not modify the written decision within </w:delText>
        </w:r>
        <w:r w:rsidR="00D574E0" w:rsidDel="00B2413B">
          <w:rPr>
            <w:rFonts w:ascii="Times New Roman" w:eastAsia="Times New Roman" w:hAnsi="Times New Roman" w:cs="Times New Roman"/>
          </w:rPr>
          <w:delText>thirty (</w:delText>
        </w:r>
        <w:r w:rsidRPr="009C3620" w:rsidDel="00B2413B">
          <w:rPr>
            <w:rFonts w:ascii="Times New Roman" w:eastAsia="Times New Roman" w:hAnsi="Times New Roman" w:cs="Times New Roman"/>
          </w:rPr>
          <w:delText>30</w:delText>
        </w:r>
        <w:r w:rsidR="00D574E0" w:rsidDel="00B2413B">
          <w:rPr>
            <w:rFonts w:ascii="Times New Roman" w:eastAsia="Times New Roman" w:hAnsi="Times New Roman" w:cs="Times New Roman"/>
          </w:rPr>
          <w:delText>)</w:delText>
        </w:r>
        <w:r w:rsidRPr="009C3620" w:rsidDel="00B2413B">
          <w:rPr>
            <w:rFonts w:ascii="Times New Roman" w:eastAsia="Times New Roman" w:hAnsi="Times New Roman" w:cs="Times New Roman"/>
          </w:rPr>
          <w:delTex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w:delText>
        </w:r>
      </w:del>
      <w:ins w:id="248" w:author="Author">
        <w:r w:rsidR="00B2413B">
          <w:rPr>
            <w:rFonts w:ascii="Times New Roman" w:eastAsia="Times New Roman" w:hAnsi="Times New Roman" w:cs="Times New Roman"/>
          </w:rPr>
          <w:t xml:space="preserve"> </w:t>
        </w:r>
        <w:r w:rsidR="00B2413B">
          <w:rPr>
            <w:rFonts w:ascii="Times New Roman" w:hAnsi="Times New Roman" w:cs="Times New Roman"/>
          </w:rPr>
          <w:t>Deleted</w:t>
        </w:r>
      </w:ins>
      <w:r w:rsidRPr="009C3620">
        <w:rPr>
          <w:rFonts w:ascii="Times New Roman" w:eastAsia="Times New Roman" w:hAnsi="Times New Roman" w:cs="Times New Roman"/>
        </w:rPr>
        <w:t xml:space="preserv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124AB625"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 xml:space="preserve">D.  </w:t>
      </w:r>
      <w:del w:id="249" w:author="Author">
        <w:r w:rsidRPr="009C3620" w:rsidDel="00B2413B">
          <w:rPr>
            <w:rFonts w:ascii="Times New Roman" w:eastAsia="Times New Roman" w:hAnsi="Times New Roman" w:cs="Times New Roman"/>
          </w:rPr>
          <w:delText>The State may withhold payments on disputed items pending resolution of the dispute. The unintentional nonpayment by the State to the Contractor</w:delText>
        </w:r>
      </w:del>
      <w:ins w:id="250" w:author="Author">
        <w:del w:id="251" w:author="Author">
          <w:r w:rsidR="00D4355F" w:rsidDel="00B2413B">
            <w:rPr>
              <w:rFonts w:ascii="Times New Roman" w:eastAsia="Times New Roman" w:hAnsi="Times New Roman" w:cs="Times New Roman"/>
            </w:rPr>
            <w:delText>Delta Dental</w:delText>
          </w:r>
        </w:del>
      </w:ins>
      <w:del w:id="252" w:author="Author">
        <w:r w:rsidRPr="009C3620" w:rsidDel="00B2413B">
          <w:rPr>
            <w:rFonts w:ascii="Times New Roman" w:eastAsia="Times New Roman" w:hAnsi="Times New Roman" w:cs="Times New Roman"/>
          </w:rPr>
          <w:delText xml:space="preserve"> of one or more invoices not in dispute in accordance with the terms of this Contract will not be cause for the Contractor</w:delText>
        </w:r>
      </w:del>
      <w:ins w:id="253" w:author="Author">
        <w:del w:id="254" w:author="Author">
          <w:r w:rsidR="00D4355F" w:rsidDel="00B2413B">
            <w:rPr>
              <w:rFonts w:ascii="Times New Roman" w:eastAsia="Times New Roman" w:hAnsi="Times New Roman" w:cs="Times New Roman"/>
            </w:rPr>
            <w:delText>Delta Dental</w:delText>
          </w:r>
        </w:del>
      </w:ins>
      <w:del w:id="255" w:author="Author">
        <w:r w:rsidRPr="009C3620" w:rsidDel="00B2413B">
          <w:rPr>
            <w:rFonts w:ascii="Times New Roman" w:eastAsia="Times New Roman" w:hAnsi="Times New Roman" w:cs="Times New Roman"/>
          </w:rPr>
          <w:delText xml:space="preserve"> to terminate this Contract, and the Contractor</w:delText>
        </w:r>
      </w:del>
      <w:ins w:id="256" w:author="Author">
        <w:del w:id="257" w:author="Author">
          <w:r w:rsidR="00D4355F" w:rsidDel="00B2413B">
            <w:rPr>
              <w:rFonts w:ascii="Times New Roman" w:eastAsia="Times New Roman" w:hAnsi="Times New Roman" w:cs="Times New Roman"/>
            </w:rPr>
            <w:delText>Delta Dental</w:delText>
          </w:r>
        </w:del>
      </w:ins>
      <w:del w:id="258" w:author="Author">
        <w:r w:rsidRPr="009C3620" w:rsidDel="00B2413B">
          <w:rPr>
            <w:rFonts w:ascii="Times New Roman" w:eastAsia="Times New Roman" w:hAnsi="Times New Roman" w:cs="Times New Roman"/>
          </w:rPr>
          <w:delText xml:space="preserve"> may bring suit to collect these amounts without following the disputes procedure contained herein</w:delText>
        </w:r>
      </w:del>
      <w:ins w:id="259" w:author="Author">
        <w:r w:rsidR="00B2413B">
          <w:rPr>
            <w:rFonts w:ascii="Times New Roman" w:eastAsia="Times New Roman" w:hAnsi="Times New Roman" w:cs="Times New Roman"/>
          </w:rPr>
          <w:t>Deleted</w:t>
        </w:r>
      </w:ins>
      <w:r w:rsidRPr="009C3620">
        <w:rPr>
          <w:rFonts w:ascii="Times New Roman" w:eastAsia="Times New Roman" w:hAnsi="Times New Roman" w:cs="Times New Roman"/>
        </w:rPr>
        <w:t>.</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54B68C78"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w:t>
      </w:r>
      <w:del w:id="260" w:author="Author">
        <w:r w:rsidRPr="009C3620" w:rsidDel="00B2413B">
          <w:rPr>
            <w:rFonts w:ascii="Times New Roman" w:eastAsia="Times New Roman" w:hAnsi="Times New Roman" w:cs="Times New Roman"/>
          </w:rPr>
          <w:delText xml:space="preserve"> With the written approval of the Commissioner of the Indiana Department of Administration, the parties may agree to forego the process described in subdivision C. relating to submission of the dispute to the Commissioner</w:delText>
        </w:r>
      </w:del>
      <w:ins w:id="261" w:author="Author">
        <w:r w:rsidR="00B2413B">
          <w:rPr>
            <w:rFonts w:ascii="Times New Roman" w:eastAsia="Times New Roman" w:hAnsi="Times New Roman" w:cs="Times New Roman"/>
          </w:rPr>
          <w:t xml:space="preserve"> Deleted</w:t>
        </w:r>
      </w:ins>
      <w:r w:rsidRPr="009C3620">
        <w:rPr>
          <w:rFonts w:ascii="Times New Roman" w:eastAsia="Times New Roman" w:hAnsi="Times New Roman" w:cs="Times New Roman"/>
        </w:rPr>
        <w:t>.</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3B51FF9A"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 xml:space="preserve">Executive Order No. 90-5 dated April 12, 1990, issued by the Governor of Indiana, </w:t>
      </w:r>
      <w:del w:id="262" w:author="Author">
        <w:r w:rsidRPr="006E4F58" w:rsidDel="00D4355F">
          <w:rPr>
            <w:rFonts w:ascii="Times New Roman" w:eastAsia="Times New Roman" w:hAnsi="Times New Roman" w:cs="Times New Roman"/>
          </w:rPr>
          <w:delText>the Contractor</w:delText>
        </w:r>
      </w:del>
      <w:ins w:id="263"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hereby covenants and agrees to make a good faith effort to provide and maintain a drug-free workplace. </w:t>
      </w:r>
      <w:del w:id="264" w:author="Author">
        <w:r w:rsidRPr="006E4F58" w:rsidDel="00D4355F">
          <w:rPr>
            <w:rFonts w:ascii="Times New Roman" w:eastAsia="Times New Roman" w:hAnsi="Times New Roman" w:cs="Times New Roman"/>
          </w:rPr>
          <w:delText>The Contractor</w:delText>
        </w:r>
      </w:del>
      <w:ins w:id="265"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will give written notice to the State within ten (10) days after receiving actual notice that </w:t>
      </w:r>
      <w:del w:id="266" w:author="Author">
        <w:r w:rsidRPr="006E4F58" w:rsidDel="00D4355F">
          <w:rPr>
            <w:rFonts w:ascii="Times New Roman" w:eastAsia="Times New Roman" w:hAnsi="Times New Roman" w:cs="Times New Roman"/>
          </w:rPr>
          <w:delText>the Contractor</w:delText>
        </w:r>
      </w:del>
      <w:ins w:id="267"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or an employee of </w:t>
      </w:r>
      <w:del w:id="268" w:author="Author">
        <w:r w:rsidRPr="006E4F58" w:rsidDel="00D4355F">
          <w:rPr>
            <w:rFonts w:ascii="Times New Roman" w:eastAsia="Times New Roman" w:hAnsi="Times New Roman" w:cs="Times New Roman"/>
          </w:rPr>
          <w:delText>the Contractor</w:delText>
        </w:r>
      </w:del>
      <w:ins w:id="269"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53C79B0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In addition to the provisions of the above paragraph, if the total amount set forth in this Contract is in excess of $25,000.00, </w:t>
      </w:r>
      <w:del w:id="270" w:author="Author">
        <w:r w:rsidRPr="006E4F58" w:rsidDel="00D4355F">
          <w:rPr>
            <w:rFonts w:ascii="Times New Roman" w:eastAsia="Times New Roman" w:hAnsi="Times New Roman" w:cs="Times New Roman"/>
          </w:rPr>
          <w:delText>the Contractor</w:delText>
        </w:r>
      </w:del>
      <w:ins w:id="271"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2B929F01"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w:t>
      </w:r>
      <w:del w:id="272" w:author="Author">
        <w:r w:rsidRPr="006E4F58" w:rsidDel="00D4355F">
          <w:rPr>
            <w:rFonts w:ascii="Times New Roman" w:eastAsia="Times New Roman" w:hAnsi="Times New Roman" w:cs="Times New Roman"/>
          </w:rPr>
          <w:delText>the Contractor</w:delText>
        </w:r>
      </w:del>
      <w:ins w:id="273"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’s workplace, and specifying the actions that will be taken against employees for violations of such </w:t>
      </w:r>
      <w:proofErr w:type="gramStart"/>
      <w:r w:rsidRPr="006E4F58">
        <w:rPr>
          <w:rFonts w:ascii="Times New Roman" w:eastAsia="Times New Roman" w:hAnsi="Times New Roman" w:cs="Times New Roman"/>
        </w:rPr>
        <w:t>prohibition;</w:t>
      </w:r>
      <w:proofErr w:type="gramEnd"/>
      <w:r w:rsidRPr="006E4F58">
        <w:rPr>
          <w:rFonts w:ascii="Times New Roman" w:eastAsia="Times New Roman" w:hAnsi="Times New Roman" w:cs="Times New Roman"/>
        </w:rPr>
        <w:t xml:space="preserve">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32EAA5D5"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w:t>
      </w:r>
      <w:del w:id="274" w:author="Author">
        <w:r w:rsidRPr="006E4F58" w:rsidDel="00D4355F">
          <w:rPr>
            <w:rFonts w:ascii="Times New Roman" w:eastAsia="Times New Roman" w:hAnsi="Times New Roman" w:cs="Times New Roman"/>
          </w:rPr>
          <w:delText>the Contractor</w:delText>
        </w:r>
      </w:del>
      <w:ins w:id="275"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’s policy of maintaining a drug-free workplace; (3) any available drug counseling, rehabilitation and employee assistance programs; and (4) the penalties that may be imposed upon an employee for drug abuse violations occurring in the </w:t>
      </w:r>
      <w:proofErr w:type="gramStart"/>
      <w:r w:rsidRPr="006E4F58">
        <w:rPr>
          <w:rFonts w:ascii="Times New Roman" w:eastAsia="Times New Roman" w:hAnsi="Times New Roman" w:cs="Times New Roman"/>
        </w:rPr>
        <w:t>workplace;</w:t>
      </w:r>
      <w:proofErr w:type="gramEnd"/>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6EE8A641"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w:t>
      </w:r>
      <w:del w:id="276" w:author="Author">
        <w:r w:rsidRPr="006E4F58" w:rsidDel="00D4355F">
          <w:rPr>
            <w:rFonts w:ascii="Times New Roman" w:eastAsia="Times New Roman" w:hAnsi="Times New Roman" w:cs="Times New Roman"/>
          </w:rPr>
          <w:delText>the Contractor</w:delText>
        </w:r>
      </w:del>
      <w:ins w:id="277"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of any criminal drug statute conviction for a violation occurring in the workplace no later than five (5) days after such </w:t>
      </w:r>
      <w:proofErr w:type="gramStart"/>
      <w:r w:rsidRPr="006E4F58">
        <w:rPr>
          <w:rFonts w:ascii="Times New Roman" w:eastAsia="Times New Roman" w:hAnsi="Times New Roman" w:cs="Times New Roman"/>
        </w:rPr>
        <w:t>conviction;</w:t>
      </w:r>
      <w:proofErr w:type="gramEnd"/>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60C0AF73"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 xml:space="preserve">22-5-1.7, </w:t>
      </w:r>
      <w:del w:id="278" w:author="Author">
        <w:r w:rsidRPr="006E4F58" w:rsidDel="00D4355F">
          <w:rPr>
            <w:rFonts w:ascii="Times New Roman" w:eastAsia="Times New Roman" w:hAnsi="Times New Roman" w:cs="Times New Roman"/>
            <w:iCs/>
            <w:color w:val="000000"/>
          </w:rPr>
          <w:delText>the Contractor</w:delText>
        </w:r>
      </w:del>
      <w:ins w:id="279" w:author="Author">
        <w:r w:rsidR="00D4355F">
          <w:rPr>
            <w:rFonts w:ascii="Times New Roman" w:eastAsia="Times New Roman" w:hAnsi="Times New Roman" w:cs="Times New Roman"/>
            <w:iCs/>
            <w:color w:val="000000"/>
          </w:rPr>
          <w:t>Delta Dental</w:t>
        </w:r>
      </w:ins>
      <w:r w:rsidRPr="006E4F58">
        <w:rPr>
          <w:rFonts w:ascii="Times New Roman" w:eastAsia="Times New Roman" w:hAnsi="Times New Roman" w:cs="Times New Roman"/>
          <w:iCs/>
          <w:color w:val="000000"/>
        </w:rPr>
        <w:t xml:space="preserve"> swears or affirms under the penalties of perjury that </w:t>
      </w:r>
      <w:del w:id="280" w:author="Author">
        <w:r w:rsidRPr="006E4F58" w:rsidDel="00D4355F">
          <w:rPr>
            <w:rFonts w:ascii="Times New Roman" w:eastAsia="Times New Roman" w:hAnsi="Times New Roman" w:cs="Times New Roman"/>
            <w:iCs/>
            <w:color w:val="000000"/>
          </w:rPr>
          <w:delText>the Contractor</w:delText>
        </w:r>
      </w:del>
      <w:ins w:id="281" w:author="Author">
        <w:r w:rsidR="00D4355F">
          <w:rPr>
            <w:rFonts w:ascii="Times New Roman" w:eastAsia="Times New Roman" w:hAnsi="Times New Roman" w:cs="Times New Roman"/>
            <w:iCs/>
            <w:color w:val="000000"/>
          </w:rPr>
          <w:t>Delta Dental</w:t>
        </w:r>
      </w:ins>
      <w:r w:rsidRPr="006E4F58">
        <w:rPr>
          <w:rFonts w:ascii="Times New Roman" w:eastAsia="Times New Roman" w:hAnsi="Times New Roman" w:cs="Times New Roman"/>
          <w:iCs/>
          <w:color w:val="000000"/>
        </w:rPr>
        <w:t xml:space="preserve"> does not knowingly employ an unauthorized alien.  </w:t>
      </w:r>
      <w:del w:id="282" w:author="Author">
        <w:r w:rsidRPr="006E4F58" w:rsidDel="00D4355F">
          <w:rPr>
            <w:rFonts w:ascii="Times New Roman" w:eastAsia="Times New Roman" w:hAnsi="Times New Roman" w:cs="Times New Roman"/>
            <w:iCs/>
            <w:color w:val="000000"/>
          </w:rPr>
          <w:delText>The Contractor</w:delText>
        </w:r>
      </w:del>
      <w:ins w:id="283" w:author="Author">
        <w:r w:rsidR="00D4355F">
          <w:rPr>
            <w:rFonts w:ascii="Times New Roman" w:eastAsia="Times New Roman" w:hAnsi="Times New Roman" w:cs="Times New Roman"/>
            <w:iCs/>
            <w:color w:val="000000"/>
          </w:rPr>
          <w:t>Delta Dental</w:t>
        </w:r>
      </w:ins>
      <w:r w:rsidRPr="006E4F58">
        <w:rPr>
          <w:rFonts w:ascii="Times New Roman" w:eastAsia="Times New Roman" w:hAnsi="Times New Roman" w:cs="Times New Roman"/>
          <w:iCs/>
          <w:color w:val="000000"/>
        </w:rPr>
        <w:t xml:space="preserve">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323EA1A8"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 xml:space="preserve">A.  </w:t>
      </w:r>
      <w:del w:id="284" w:author="Author">
        <w:r w:rsidRPr="006E4F58" w:rsidDel="00D4355F">
          <w:rPr>
            <w:rFonts w:ascii="Times New Roman" w:eastAsia="Times New Roman" w:hAnsi="Times New Roman" w:cs="Times New Roman"/>
            <w:iCs/>
            <w:color w:val="000000"/>
          </w:rPr>
          <w:delText>The Contractor</w:delText>
        </w:r>
      </w:del>
      <w:ins w:id="285" w:author="Author">
        <w:r w:rsidR="00D4355F">
          <w:rPr>
            <w:rFonts w:ascii="Times New Roman" w:eastAsia="Times New Roman" w:hAnsi="Times New Roman" w:cs="Times New Roman"/>
            <w:iCs/>
            <w:color w:val="000000"/>
          </w:rPr>
          <w:t>Delta Dental</w:t>
        </w:r>
      </w:ins>
      <w:r w:rsidRPr="006E4F58">
        <w:rPr>
          <w:rFonts w:ascii="Times New Roman" w:eastAsia="Times New Roman" w:hAnsi="Times New Roman" w:cs="Times New Roman"/>
          <w:iCs/>
          <w:color w:val="000000"/>
        </w:rPr>
        <w:t xml:space="preserve">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 xml:space="preserve">22-5-1.7-3. </w:t>
      </w:r>
      <w:del w:id="286" w:author="Author">
        <w:r w:rsidRPr="006E4F58" w:rsidDel="00D4355F">
          <w:rPr>
            <w:rFonts w:ascii="Times New Roman" w:eastAsia="Times New Roman" w:hAnsi="Times New Roman" w:cs="Times New Roman"/>
            <w:iCs/>
            <w:color w:val="000000"/>
          </w:rPr>
          <w:delText>The Contractor</w:delText>
        </w:r>
      </w:del>
      <w:ins w:id="287" w:author="Author">
        <w:r w:rsidR="00D4355F">
          <w:rPr>
            <w:rFonts w:ascii="Times New Roman" w:eastAsia="Times New Roman" w:hAnsi="Times New Roman" w:cs="Times New Roman"/>
            <w:iCs/>
            <w:color w:val="000000"/>
          </w:rPr>
          <w:t>Delta Dental</w:t>
        </w:r>
      </w:ins>
      <w:r w:rsidRPr="006E4F58">
        <w:rPr>
          <w:rFonts w:ascii="Times New Roman" w:eastAsia="Times New Roman" w:hAnsi="Times New Roman" w:cs="Times New Roman"/>
          <w:iCs/>
          <w:color w:val="000000"/>
        </w:rPr>
        <w:t xml:space="preserve"> is not required to participate should the E-Verify program cease to exist. Additionally, </w:t>
      </w:r>
      <w:del w:id="288" w:author="Author">
        <w:r w:rsidRPr="006E4F58" w:rsidDel="00D4355F">
          <w:rPr>
            <w:rFonts w:ascii="Times New Roman" w:eastAsia="Times New Roman" w:hAnsi="Times New Roman" w:cs="Times New Roman"/>
            <w:iCs/>
            <w:color w:val="000000"/>
          </w:rPr>
          <w:delText>the Contractor</w:delText>
        </w:r>
      </w:del>
      <w:ins w:id="289" w:author="Author">
        <w:r w:rsidR="00D4355F">
          <w:rPr>
            <w:rFonts w:ascii="Times New Roman" w:eastAsia="Times New Roman" w:hAnsi="Times New Roman" w:cs="Times New Roman"/>
            <w:iCs/>
            <w:color w:val="000000"/>
          </w:rPr>
          <w:t>Delta Dental</w:t>
        </w:r>
      </w:ins>
      <w:r w:rsidRPr="006E4F58">
        <w:rPr>
          <w:rFonts w:ascii="Times New Roman" w:eastAsia="Times New Roman" w:hAnsi="Times New Roman" w:cs="Times New Roman"/>
          <w:iCs/>
          <w:color w:val="000000"/>
        </w:rPr>
        <w:t xml:space="preserve"> is not required to participate if </w:t>
      </w:r>
      <w:del w:id="290" w:author="Author">
        <w:r w:rsidRPr="006E4F58" w:rsidDel="00D4355F">
          <w:rPr>
            <w:rFonts w:ascii="Times New Roman" w:eastAsia="Times New Roman" w:hAnsi="Times New Roman" w:cs="Times New Roman"/>
            <w:iCs/>
            <w:color w:val="000000"/>
          </w:rPr>
          <w:delText>the Contractor</w:delText>
        </w:r>
      </w:del>
      <w:ins w:id="291" w:author="Author">
        <w:r w:rsidR="00D4355F">
          <w:rPr>
            <w:rFonts w:ascii="Times New Roman" w:eastAsia="Times New Roman" w:hAnsi="Times New Roman" w:cs="Times New Roman"/>
            <w:iCs/>
            <w:color w:val="000000"/>
          </w:rPr>
          <w:t>Delta Dental</w:t>
        </w:r>
      </w:ins>
      <w:r w:rsidRPr="006E4F58">
        <w:rPr>
          <w:rFonts w:ascii="Times New Roman" w:eastAsia="Times New Roman" w:hAnsi="Times New Roman" w:cs="Times New Roman"/>
          <w:iCs/>
          <w:color w:val="000000"/>
        </w:rPr>
        <w:t xml:space="preserve">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3FB9F05E"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 xml:space="preserve">B.  </w:t>
      </w:r>
      <w:del w:id="292" w:author="Author">
        <w:r w:rsidRPr="006E4F58" w:rsidDel="00D4355F">
          <w:rPr>
            <w:rFonts w:ascii="Times New Roman" w:eastAsia="Times New Roman" w:hAnsi="Times New Roman" w:cs="Times New Roman"/>
            <w:iCs/>
            <w:color w:val="000000"/>
          </w:rPr>
          <w:delText>The Contractor</w:delText>
        </w:r>
      </w:del>
      <w:ins w:id="293" w:author="Author">
        <w:r w:rsidR="00D4355F">
          <w:rPr>
            <w:rFonts w:ascii="Times New Roman" w:eastAsia="Times New Roman" w:hAnsi="Times New Roman" w:cs="Times New Roman"/>
            <w:iCs/>
            <w:color w:val="000000"/>
          </w:rPr>
          <w:t>Delta Dental</w:t>
        </w:r>
      </w:ins>
      <w:r w:rsidRPr="006E4F58">
        <w:rPr>
          <w:rFonts w:ascii="Times New Roman" w:eastAsia="Times New Roman" w:hAnsi="Times New Roman" w:cs="Times New Roman"/>
          <w:iCs/>
          <w:color w:val="000000"/>
        </w:rPr>
        <w:t xml:space="preserve"> shall not knowingly employ or contract with an unauthorized alien. </w:t>
      </w:r>
      <w:del w:id="294" w:author="Author">
        <w:r w:rsidRPr="006E4F58" w:rsidDel="00D4355F">
          <w:rPr>
            <w:rFonts w:ascii="Times New Roman" w:eastAsia="Times New Roman" w:hAnsi="Times New Roman" w:cs="Times New Roman"/>
            <w:iCs/>
            <w:color w:val="000000"/>
          </w:rPr>
          <w:delText>The Contractor</w:delText>
        </w:r>
      </w:del>
      <w:ins w:id="295" w:author="Author">
        <w:r w:rsidR="00D4355F">
          <w:rPr>
            <w:rFonts w:ascii="Times New Roman" w:eastAsia="Times New Roman" w:hAnsi="Times New Roman" w:cs="Times New Roman"/>
            <w:iCs/>
            <w:color w:val="000000"/>
          </w:rPr>
          <w:t>Delta Dental</w:t>
        </w:r>
      </w:ins>
      <w:r w:rsidRPr="006E4F58">
        <w:rPr>
          <w:rFonts w:ascii="Times New Roman" w:eastAsia="Times New Roman" w:hAnsi="Times New Roman" w:cs="Times New Roman"/>
          <w:iCs/>
          <w:color w:val="000000"/>
        </w:rPr>
        <w:t xml:space="preserve"> shall not retain an employee or contract with a person that </w:t>
      </w:r>
      <w:del w:id="296" w:author="Author">
        <w:r w:rsidRPr="006E4F58" w:rsidDel="00D4355F">
          <w:rPr>
            <w:rFonts w:ascii="Times New Roman" w:eastAsia="Times New Roman" w:hAnsi="Times New Roman" w:cs="Times New Roman"/>
            <w:iCs/>
            <w:color w:val="000000"/>
          </w:rPr>
          <w:delText>the Contractor</w:delText>
        </w:r>
      </w:del>
      <w:ins w:id="297" w:author="Author">
        <w:r w:rsidR="00D4355F">
          <w:rPr>
            <w:rFonts w:ascii="Times New Roman" w:eastAsia="Times New Roman" w:hAnsi="Times New Roman" w:cs="Times New Roman"/>
            <w:iCs/>
            <w:color w:val="000000"/>
          </w:rPr>
          <w:t>Delta Dental</w:t>
        </w:r>
      </w:ins>
      <w:r w:rsidRPr="006E4F58">
        <w:rPr>
          <w:rFonts w:ascii="Times New Roman" w:eastAsia="Times New Roman" w:hAnsi="Times New Roman" w:cs="Times New Roman"/>
          <w:iCs/>
          <w:color w:val="000000"/>
        </w:rPr>
        <w:t xml:space="preserve">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B92A33F"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 xml:space="preserve">C.  </w:t>
      </w:r>
      <w:del w:id="298" w:author="Author">
        <w:r w:rsidRPr="006E4F58" w:rsidDel="00D4355F">
          <w:rPr>
            <w:rFonts w:ascii="Times New Roman" w:eastAsia="Times New Roman" w:hAnsi="Times New Roman" w:cs="Times New Roman"/>
            <w:iCs/>
            <w:color w:val="000000"/>
          </w:rPr>
          <w:delText>The Contractor</w:delText>
        </w:r>
      </w:del>
      <w:ins w:id="299" w:author="Author">
        <w:r w:rsidR="00D4355F">
          <w:rPr>
            <w:rFonts w:ascii="Times New Roman" w:eastAsia="Times New Roman" w:hAnsi="Times New Roman" w:cs="Times New Roman"/>
            <w:iCs/>
            <w:color w:val="000000"/>
          </w:rPr>
          <w:t>Delta Dental</w:t>
        </w:r>
      </w:ins>
      <w:r w:rsidRPr="006E4F58">
        <w:rPr>
          <w:rFonts w:ascii="Times New Roman" w:eastAsia="Times New Roman" w:hAnsi="Times New Roman" w:cs="Times New Roman"/>
          <w:iCs/>
          <w:color w:val="000000"/>
        </w:rPr>
        <w:t xml:space="preserve"> shall require his/her/its subcontractors, who perform work under this Contract, to certify to </w:t>
      </w:r>
      <w:del w:id="300" w:author="Author">
        <w:r w:rsidRPr="006E4F58" w:rsidDel="00D4355F">
          <w:rPr>
            <w:rFonts w:ascii="Times New Roman" w:eastAsia="Times New Roman" w:hAnsi="Times New Roman" w:cs="Times New Roman"/>
            <w:iCs/>
            <w:color w:val="000000"/>
          </w:rPr>
          <w:delText>the Contractor</w:delText>
        </w:r>
      </w:del>
      <w:ins w:id="301" w:author="Author">
        <w:r w:rsidR="00D4355F">
          <w:rPr>
            <w:rFonts w:ascii="Times New Roman" w:eastAsia="Times New Roman" w:hAnsi="Times New Roman" w:cs="Times New Roman"/>
            <w:iCs/>
            <w:color w:val="000000"/>
          </w:rPr>
          <w:t>Delta Dental</w:t>
        </w:r>
      </w:ins>
      <w:r w:rsidRPr="006E4F58">
        <w:rPr>
          <w:rFonts w:ascii="Times New Roman" w:eastAsia="Times New Roman" w:hAnsi="Times New Roman" w:cs="Times New Roman"/>
          <w:iCs/>
          <w:color w:val="000000"/>
        </w:rPr>
        <w:t xml:space="preserve">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del w:id="302" w:author="Author">
        <w:r w:rsidRPr="006E4F58" w:rsidDel="00D4355F">
          <w:rPr>
            <w:rFonts w:ascii="Times New Roman" w:eastAsia="Times New Roman" w:hAnsi="Times New Roman" w:cs="Times New Roman"/>
            <w:iCs/>
            <w:color w:val="000000"/>
          </w:rPr>
          <w:delText>The Contractor</w:delText>
        </w:r>
      </w:del>
      <w:ins w:id="303" w:author="Author">
        <w:r w:rsidR="00D4355F">
          <w:rPr>
            <w:rFonts w:ascii="Times New Roman" w:eastAsia="Times New Roman" w:hAnsi="Times New Roman" w:cs="Times New Roman"/>
            <w:iCs/>
            <w:color w:val="000000"/>
          </w:rPr>
          <w:t>Delta Dental</w:t>
        </w:r>
      </w:ins>
      <w:r w:rsidRPr="006E4F58">
        <w:rPr>
          <w:rFonts w:ascii="Times New Roman" w:eastAsia="Times New Roman" w:hAnsi="Times New Roman" w:cs="Times New Roman"/>
          <w:iCs/>
          <w:color w:val="000000"/>
        </w:rPr>
        <w:t xml:space="preserve">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438DA17F"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 xml:space="preserve">The State may terminate for default if </w:t>
      </w:r>
      <w:del w:id="304" w:author="Author">
        <w:r w:rsidRPr="006E4F58" w:rsidDel="00D4355F">
          <w:rPr>
            <w:rFonts w:ascii="Times New Roman" w:eastAsia="Times New Roman" w:hAnsi="Times New Roman" w:cs="Times New Roman"/>
            <w:iCs/>
            <w:color w:val="000000"/>
          </w:rPr>
          <w:delText>the Contractor</w:delText>
        </w:r>
      </w:del>
      <w:ins w:id="305" w:author="Author">
        <w:r w:rsidR="00D4355F">
          <w:rPr>
            <w:rFonts w:ascii="Times New Roman" w:eastAsia="Times New Roman" w:hAnsi="Times New Roman" w:cs="Times New Roman"/>
            <w:iCs/>
            <w:color w:val="000000"/>
          </w:rPr>
          <w:t>Delta Dental</w:t>
        </w:r>
      </w:ins>
      <w:r w:rsidRPr="006E4F58">
        <w:rPr>
          <w:rFonts w:ascii="Times New Roman" w:eastAsia="Times New Roman" w:hAnsi="Times New Roman" w:cs="Times New Roman"/>
          <w:iCs/>
          <w:color w:val="000000"/>
        </w:rPr>
        <w:t xml:space="preserve">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2DDF6BBB"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ins w:id="306" w:author="Author">
        <w:r w:rsidR="00B2413B">
          <w:rPr>
            <w:rFonts w:ascii="Times New Roman" w:eastAsia="Times New Roman" w:hAnsi="Times New Roman" w:cs="Times New Roman"/>
          </w:rPr>
          <w:t xml:space="preserve"> </w:t>
        </w:r>
        <w:r w:rsidR="00B2413B" w:rsidRPr="005542D3">
          <w:rPr>
            <w:rFonts w:ascii="Times New Roman" w:eastAsia="Times New Roman" w:hAnsi="Times New Roman" w:cs="Times New Roman"/>
            <w:b/>
            <w:bCs/>
            <w:rPrChange w:id="307" w:author="Author">
              <w:rPr>
                <w:rFonts w:ascii="Times New Roman" w:eastAsia="Times New Roman" w:hAnsi="Times New Roman" w:cs="Times New Roman"/>
              </w:rPr>
            </w:rPrChange>
          </w:rPr>
          <w:t>- Deleted</w:t>
        </w:r>
      </w:ins>
      <w:del w:id="308" w:author="Author">
        <w:r w:rsidRPr="006E4F58" w:rsidDel="00B2413B">
          <w:rPr>
            <w:rFonts w:ascii="Times New Roman" w:eastAsia="Times New Roman" w:hAnsi="Times New Roman" w:cs="Times New Roman"/>
          </w:rPr>
          <w:delText>.  If the State determines that it would be in the State’s best interest to hire an employee of the Contractor</w:delText>
        </w:r>
      </w:del>
      <w:ins w:id="309" w:author="Author">
        <w:del w:id="310" w:author="Author">
          <w:r w:rsidR="00D4355F" w:rsidDel="00B2413B">
            <w:rPr>
              <w:rFonts w:ascii="Times New Roman" w:eastAsia="Times New Roman" w:hAnsi="Times New Roman" w:cs="Times New Roman"/>
            </w:rPr>
            <w:delText>Delta Dental</w:delText>
          </w:r>
        </w:del>
      </w:ins>
      <w:del w:id="311" w:author="Author">
        <w:r w:rsidRPr="006E4F58" w:rsidDel="00B2413B">
          <w:rPr>
            <w:rFonts w:ascii="Times New Roman" w:eastAsia="Times New Roman" w:hAnsi="Times New Roman" w:cs="Times New Roman"/>
          </w:rPr>
          <w:delText>, the Contractor</w:delText>
        </w:r>
      </w:del>
      <w:ins w:id="312" w:author="Author">
        <w:del w:id="313" w:author="Author">
          <w:r w:rsidR="00D4355F" w:rsidDel="00B2413B">
            <w:rPr>
              <w:rFonts w:ascii="Times New Roman" w:eastAsia="Times New Roman" w:hAnsi="Times New Roman" w:cs="Times New Roman"/>
            </w:rPr>
            <w:delText>Delta Dental</w:delText>
          </w:r>
        </w:del>
      </w:ins>
      <w:del w:id="314" w:author="Author">
        <w:r w:rsidRPr="006E4F58" w:rsidDel="00B2413B">
          <w:rPr>
            <w:rFonts w:ascii="Times New Roman" w:eastAsia="Times New Roman" w:hAnsi="Times New Roman" w:cs="Times New Roman"/>
          </w:rPr>
          <w:delText xml:space="preserve"> will release the selected employee from any non-competition agreements that may be in effect. This release will be at no cost to the State or the employee</w:delText>
        </w:r>
      </w:del>
      <w:r w:rsidRPr="006E4F58">
        <w:rPr>
          <w:rFonts w:ascii="Times New Roman" w:eastAsia="Times New Roman" w:hAnsi="Times New Roman" w:cs="Times New Roman"/>
        </w:rPr>
        <w:t>.</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B7F27E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del w:id="315" w:author="Author">
        <w:r w:rsidRPr="006E4F58" w:rsidDel="00B2413B">
          <w:rPr>
            <w:rFonts w:ascii="Times New Roman" w:eastAsia="Times New Roman" w:hAnsi="Times New Roman" w:cs="Times New Roman"/>
          </w:rPr>
          <w:delTex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delText>
        </w:r>
        <w:r w:rsidRPr="006E4F58" w:rsidDel="00B2413B">
          <w:rPr>
            <w:rFonts w:ascii="Times New Roman" w:eastAsia="Times New Roman" w:hAnsi="Times New Roman" w:cs="Times New Roman"/>
            <w:sz w:val="24"/>
            <w:szCs w:val="20"/>
          </w:rPr>
          <w:delText xml:space="preserve">immediately or as soon as is reasonably possible under the circumstances </w:delText>
        </w:r>
        <w:r w:rsidRPr="006E4F58" w:rsidDel="00B2413B">
          <w:rPr>
            <w:rFonts w:ascii="Times New Roman" w:eastAsia="Times New Roman" w:hAnsi="Times New Roman" w:cs="Times New Roman"/>
          </w:rPr>
          <w:delTex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delText>
        </w:r>
      </w:del>
      <w:ins w:id="316" w:author="Author">
        <w:r w:rsidR="00B2413B">
          <w:rPr>
            <w:rFonts w:ascii="Times New Roman" w:eastAsia="Times New Roman" w:hAnsi="Times New Roman" w:cs="Times New Roman"/>
          </w:rPr>
          <w:t xml:space="preserve"> </w:t>
        </w:r>
        <w:r w:rsidR="00B2413B" w:rsidRPr="005542D3">
          <w:rPr>
            <w:rFonts w:ascii="Times New Roman" w:eastAsia="Times New Roman" w:hAnsi="Times New Roman" w:cs="Times New Roman"/>
            <w:b/>
            <w:bCs/>
            <w:rPrChange w:id="317" w:author="Author">
              <w:rPr>
                <w:rFonts w:ascii="Times New Roman" w:eastAsia="Times New Roman" w:hAnsi="Times New Roman" w:cs="Times New Roman"/>
              </w:rPr>
            </w:rPrChange>
          </w:rPr>
          <w:t>- Deleted</w:t>
        </w:r>
      </w:ins>
      <w:r w:rsidRPr="006E4F58">
        <w:rPr>
          <w:rFonts w:ascii="Times New Roman" w:eastAsia="Times New Roman" w:hAnsi="Times New Roman" w:cs="Times New Roman"/>
        </w:rPr>
        <w: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3E435419"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 xml:space="preserve">If this Contract involves services, activities or products subject to the Health Insurance Portability and Accountability Act of 1996 (HIPAA), </w:t>
      </w:r>
      <w:del w:id="318" w:author="Author">
        <w:r w:rsidRPr="006E4F58" w:rsidDel="00D4355F">
          <w:rPr>
            <w:rFonts w:ascii="Times New Roman" w:eastAsia="Times New Roman" w:hAnsi="Times New Roman" w:cs="Times New Roman"/>
          </w:rPr>
          <w:delText>the Contractor</w:delText>
        </w:r>
      </w:del>
      <w:ins w:id="319"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7BC6B3E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24.  Indemnification</w:t>
      </w:r>
      <w:del w:id="320" w:author="Author">
        <w:r w:rsidRPr="006E4F58" w:rsidDel="00B2413B">
          <w:rPr>
            <w:rFonts w:ascii="Times New Roman" w:eastAsia="Times New Roman" w:hAnsi="Times New Roman" w:cs="Times New Roman"/>
          </w:rPr>
          <w:delText>.  The Contractor</w:delText>
        </w:r>
      </w:del>
      <w:ins w:id="321" w:author="Author">
        <w:del w:id="322" w:author="Author">
          <w:r w:rsidR="00D4355F" w:rsidDel="00B2413B">
            <w:rPr>
              <w:rFonts w:ascii="Times New Roman" w:eastAsia="Times New Roman" w:hAnsi="Times New Roman" w:cs="Times New Roman"/>
            </w:rPr>
            <w:delText>Delta Dental</w:delText>
          </w:r>
        </w:del>
      </w:ins>
      <w:del w:id="323" w:author="Author">
        <w:r w:rsidRPr="006E4F58" w:rsidDel="00B2413B">
          <w:rPr>
            <w:rFonts w:ascii="Times New Roman" w:eastAsia="Times New Roman" w:hAnsi="Times New Roman" w:cs="Times New Roman"/>
          </w:rPr>
          <w:delText xml:space="preserve"> agrees to indemnify, defend, and hold harmless the State, its agents, officials, and employees from all third party claims and suits including court costs, attorney’s fees, and other expenses caused by any act or omission of the Contractor</w:delText>
        </w:r>
      </w:del>
      <w:ins w:id="324" w:author="Author">
        <w:del w:id="325" w:author="Author">
          <w:r w:rsidR="00D4355F" w:rsidDel="00B2413B">
            <w:rPr>
              <w:rFonts w:ascii="Times New Roman" w:eastAsia="Times New Roman" w:hAnsi="Times New Roman" w:cs="Times New Roman"/>
            </w:rPr>
            <w:delText>Delta Dental</w:delText>
          </w:r>
        </w:del>
      </w:ins>
      <w:del w:id="326" w:author="Author">
        <w:r w:rsidRPr="006E4F58" w:rsidDel="00B2413B">
          <w:rPr>
            <w:rFonts w:ascii="Times New Roman" w:eastAsia="Times New Roman" w:hAnsi="Times New Roman" w:cs="Times New Roman"/>
          </w:rPr>
          <w:delText xml:space="preserve"> and/or its subcontractors, if any, in the performance of this Contract. T</w:delText>
        </w:r>
        <w:r w:rsidR="003E024F" w:rsidDel="00B2413B">
          <w:rPr>
            <w:rFonts w:ascii="Times New Roman" w:eastAsia="Times New Roman" w:hAnsi="Times New Roman" w:cs="Times New Roman"/>
          </w:rPr>
          <w:delText xml:space="preserve">he State will not provide </w:delText>
        </w:r>
        <w:r w:rsidRPr="006E4F58" w:rsidDel="00B2413B">
          <w:rPr>
            <w:rFonts w:ascii="Times New Roman" w:eastAsia="Times New Roman" w:hAnsi="Times New Roman" w:cs="Times New Roman"/>
          </w:rPr>
          <w:delText>indemnification to the Contractor</w:delText>
        </w:r>
      </w:del>
      <w:ins w:id="327" w:author="Author">
        <w:del w:id="328" w:author="Author">
          <w:r w:rsidR="00D4355F" w:rsidDel="00B2413B">
            <w:rPr>
              <w:rFonts w:ascii="Times New Roman" w:eastAsia="Times New Roman" w:hAnsi="Times New Roman" w:cs="Times New Roman"/>
            </w:rPr>
            <w:delText>Delta Dental</w:delText>
          </w:r>
        </w:del>
        <w:r w:rsidR="00B2413B">
          <w:rPr>
            <w:rFonts w:ascii="Times New Roman" w:eastAsia="Times New Roman" w:hAnsi="Times New Roman" w:cs="Times New Roman"/>
          </w:rPr>
          <w:t xml:space="preserve"> </w:t>
        </w:r>
        <w:r w:rsidR="00B2413B" w:rsidRPr="005542D3">
          <w:rPr>
            <w:rFonts w:ascii="Times New Roman" w:eastAsia="Times New Roman" w:hAnsi="Times New Roman" w:cs="Times New Roman"/>
            <w:b/>
            <w:bCs/>
            <w:rPrChange w:id="329" w:author="Author">
              <w:rPr>
                <w:rFonts w:ascii="Times New Roman" w:eastAsia="Times New Roman" w:hAnsi="Times New Roman" w:cs="Times New Roman"/>
              </w:rPr>
            </w:rPrChange>
          </w:rPr>
          <w:t>- Deleted</w:t>
        </w:r>
      </w:ins>
      <w:r w:rsidRPr="006E4F58">
        <w:rPr>
          <w:rFonts w:ascii="Times New Roman" w:eastAsia="Times New Roman" w:hAnsi="Times New Roman" w:cs="Times New Roman"/>
        </w:rPr>
        <w:t>.</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74258BBC"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del w:id="330" w:author="Author">
        <w:r w:rsidRPr="003E024F" w:rsidDel="00D4355F">
          <w:rPr>
            <w:rFonts w:ascii="Times New Roman" w:hAnsi="Times New Roman" w:cs="Times New Roman"/>
          </w:rPr>
          <w:delText>The Contractor</w:delText>
        </w:r>
      </w:del>
      <w:ins w:id="331" w:author="Author">
        <w:r w:rsidR="00D4355F">
          <w:rPr>
            <w:rFonts w:ascii="Times New Roman" w:hAnsi="Times New Roman" w:cs="Times New Roman"/>
          </w:rPr>
          <w:t>Delta Dental</w:t>
        </w:r>
      </w:ins>
      <w:r w:rsidRPr="003E024F">
        <w:rPr>
          <w:rFonts w:ascii="Times New Roman" w:hAnsi="Times New Roman" w:cs="Times New Roman"/>
        </w:rPr>
        <w:t xml:space="preserve"> is performing as an independent entity under this Contract. No part of this Contract shall be construed to represent the creation of an employment, agency, </w:t>
      </w:r>
      <w:proofErr w:type="gramStart"/>
      <w:r w:rsidRPr="003E024F">
        <w:rPr>
          <w:rFonts w:ascii="Times New Roman" w:hAnsi="Times New Roman" w:cs="Times New Roman"/>
        </w:rPr>
        <w:t>partnership</w:t>
      </w:r>
      <w:proofErr w:type="gramEnd"/>
      <w:r w:rsidRPr="003E024F">
        <w:rPr>
          <w:rFonts w:ascii="Times New Roman" w:hAnsi="Times New Roman" w:cs="Times New Roman"/>
        </w:rPr>
        <w:t xml:space="preserve"> or joint venture agreement between the parties. Neither party will assume liability for any injury (including death) to any persons, or damage to any property, arising out of the acts or omissions of the agents, </w:t>
      </w:r>
      <w:proofErr w:type="gramStart"/>
      <w:r w:rsidRPr="003E024F">
        <w:rPr>
          <w:rFonts w:ascii="Times New Roman" w:hAnsi="Times New Roman" w:cs="Times New Roman"/>
        </w:rPr>
        <w:t>employees</w:t>
      </w:r>
      <w:proofErr w:type="gramEnd"/>
      <w:r w:rsidRPr="003E024F">
        <w:rPr>
          <w:rFonts w:ascii="Times New Roman" w:hAnsi="Times New Roman" w:cs="Times New Roman"/>
        </w:rPr>
        <w:t xml:space="preserve"> or subcontractors of the other party. </w:t>
      </w:r>
      <w:del w:id="332" w:author="Author">
        <w:r w:rsidRPr="003E024F" w:rsidDel="00D4355F">
          <w:rPr>
            <w:rFonts w:ascii="Times New Roman" w:hAnsi="Times New Roman" w:cs="Times New Roman"/>
          </w:rPr>
          <w:delText>The Contractor</w:delText>
        </w:r>
      </w:del>
      <w:ins w:id="333" w:author="Author">
        <w:r w:rsidR="00D4355F">
          <w:rPr>
            <w:rFonts w:ascii="Times New Roman" w:hAnsi="Times New Roman" w:cs="Times New Roman"/>
          </w:rPr>
          <w:t>Delta Dental</w:t>
        </w:r>
      </w:ins>
      <w:r w:rsidRPr="003E024F">
        <w:rPr>
          <w:rFonts w:ascii="Times New Roman" w:hAnsi="Times New Roman" w:cs="Times New Roman"/>
        </w:rPr>
        <w:t xml:space="preserve"> shall provide all necessary unemployment and workers’ compensation insurance for </w:t>
      </w:r>
      <w:del w:id="334" w:author="Author">
        <w:r w:rsidRPr="003E024F" w:rsidDel="00D4355F">
          <w:rPr>
            <w:rFonts w:ascii="Times New Roman" w:hAnsi="Times New Roman" w:cs="Times New Roman"/>
          </w:rPr>
          <w:delText>the Contractor</w:delText>
        </w:r>
      </w:del>
      <w:ins w:id="335" w:author="Author">
        <w:r w:rsidR="00D4355F">
          <w:rPr>
            <w:rFonts w:ascii="Times New Roman" w:hAnsi="Times New Roman" w:cs="Times New Roman"/>
          </w:rPr>
          <w:t>Delta Dental</w:t>
        </w:r>
      </w:ins>
      <w:r w:rsidRPr="003E024F">
        <w:rPr>
          <w:rFonts w:ascii="Times New Roman" w:hAnsi="Times New Roman" w:cs="Times New Roman"/>
        </w:rPr>
        <w:t xml:space="preserve">’s employees and </w:t>
      </w:r>
      <w:r w:rsidR="00B51328">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41941BEB" w:rsidR="00657CD7" w:rsidRPr="005A1F6A" w:rsidDel="005542D3" w:rsidRDefault="006F516E" w:rsidP="00445F9E">
      <w:pPr>
        <w:spacing w:line="240" w:lineRule="auto"/>
        <w:rPr>
          <w:del w:id="336" w:author="Author"/>
          <w:rFonts w:ascii="Times New Roman" w:hAnsi="Times New Roman" w:cs="Times New Roman"/>
          <w:b/>
          <w:bCs/>
        </w:rPr>
      </w:pPr>
      <w:r>
        <w:rPr>
          <w:rFonts w:ascii="Times New Roman" w:eastAsia="Times New Roman" w:hAnsi="Times New Roman" w:cs="Times New Roman"/>
          <w:b/>
        </w:rPr>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del w:id="337" w:author="Author">
        <w:r w:rsidRPr="005A1F6A" w:rsidDel="005542D3">
          <w:rPr>
            <w:rFonts w:ascii="Times New Roman" w:hAnsi="Times New Roman" w:cs="Times New Roman"/>
          </w:rPr>
          <w:delText>.</w:delText>
        </w:r>
        <w:r w:rsidRPr="00AC35B3" w:rsidDel="005542D3">
          <w:delText xml:space="preserve">  </w:delText>
        </w:r>
        <w:r w:rsidRPr="005A1F6A" w:rsidDel="005542D3">
          <w:rPr>
            <w:rFonts w:ascii="Times New Roman" w:hAnsi="Times New Roman" w:cs="Times New Roman"/>
          </w:rPr>
          <w:delText>Award of this Contract was based, in part, on the</w:delText>
        </w:r>
        <w:r w:rsidDel="005542D3">
          <w:rPr>
            <w:rFonts w:ascii="Times New Roman" w:hAnsi="Times New Roman" w:cs="Times New Roman"/>
          </w:rPr>
          <w:delText xml:space="preserve"> </w:delText>
        </w:r>
        <w:r w:rsidRPr="005A1F6A" w:rsidDel="005542D3">
          <w:rPr>
            <w:rFonts w:ascii="Times New Roman" w:hAnsi="Times New Roman" w:cs="Times New Roman"/>
          </w:rPr>
          <w:delText>Indiana Veteran Owned Small Business Enterprise (“IVOSB”) participation plan</w:delText>
        </w:r>
        <w:r w:rsidDel="005542D3">
          <w:rPr>
            <w:rFonts w:ascii="Times New Roman" w:hAnsi="Times New Roman" w:cs="Times New Roman"/>
          </w:rPr>
          <w:delText>, as detailed in the IVOSB Subcontractor Commitment Form, commonly referred to as “Attachment A-1” in the procurement documentation and incorporated by reference herein</w:delText>
        </w:r>
        <w:r w:rsidRPr="005A1F6A" w:rsidDel="005542D3">
          <w:rPr>
            <w:rFonts w:ascii="Times New Roman" w:hAnsi="Times New Roman" w:cs="Times New Roman"/>
          </w:rPr>
          <w:delText>. </w:delText>
        </w:r>
        <w:r w:rsidDel="005542D3">
          <w:rPr>
            <w:rFonts w:ascii="Times New Roman" w:hAnsi="Times New Roman" w:cs="Times New Roman"/>
          </w:rPr>
          <w:delText>Therefore, any changes to this information during the Contract term must be approved by IDOA’s Division of Supplier Diversity and may require an amendment. It is the State’s expectation that the Contractor</w:delText>
        </w:r>
      </w:del>
      <w:ins w:id="338" w:author="Author">
        <w:del w:id="339" w:author="Author">
          <w:r w:rsidR="00D4355F" w:rsidDel="005542D3">
            <w:rPr>
              <w:rFonts w:ascii="Times New Roman" w:hAnsi="Times New Roman" w:cs="Times New Roman"/>
            </w:rPr>
            <w:delText>Delta Dental</w:delText>
          </w:r>
        </w:del>
      </w:ins>
      <w:del w:id="340" w:author="Author">
        <w:r w:rsidDel="005542D3">
          <w:rPr>
            <w:rFonts w:ascii="Times New Roman" w:hAnsi="Times New Roman" w:cs="Times New Roman"/>
          </w:rPr>
          <w:delText xml:space="preserve"> will meet the subcontractor commitments during the Contract term.</w:delText>
        </w:r>
        <w:r w:rsidRPr="005A1F6A" w:rsidDel="005542D3">
          <w:rPr>
            <w:rFonts w:ascii="Times New Roman" w:hAnsi="Times New Roman" w:cs="Times New Roman"/>
          </w:rPr>
          <w:delText xml:space="preserve"> The following </w:delText>
        </w:r>
        <w:r w:rsidDel="005542D3">
          <w:rPr>
            <w:rFonts w:ascii="Times New Roman" w:hAnsi="Times New Roman" w:cs="Times New Roman"/>
          </w:rPr>
          <w:delText xml:space="preserve">certified </w:delText>
        </w:r>
        <w:r w:rsidRPr="005A1F6A" w:rsidDel="005542D3">
          <w:rPr>
            <w:rFonts w:ascii="Times New Roman" w:hAnsi="Times New Roman" w:cs="Times New Roman"/>
          </w:rPr>
          <w:delText>IVOSB subcontractor</w:delText>
        </w:r>
        <w:r w:rsidDel="005542D3">
          <w:rPr>
            <w:rFonts w:ascii="Times New Roman" w:hAnsi="Times New Roman" w:cs="Times New Roman"/>
          </w:rPr>
          <w:delText>(</w:delText>
        </w:r>
        <w:r w:rsidRPr="005A1F6A" w:rsidDel="005542D3">
          <w:rPr>
            <w:rFonts w:ascii="Times New Roman" w:hAnsi="Times New Roman" w:cs="Times New Roman"/>
          </w:rPr>
          <w:delText>s</w:delText>
        </w:r>
        <w:r w:rsidDel="005542D3">
          <w:rPr>
            <w:rFonts w:ascii="Times New Roman" w:hAnsi="Times New Roman" w:cs="Times New Roman"/>
          </w:rPr>
          <w:delText>)</w:delText>
        </w:r>
        <w:r w:rsidRPr="005A1F6A" w:rsidDel="005542D3">
          <w:rPr>
            <w:rFonts w:ascii="Times New Roman" w:hAnsi="Times New Roman" w:cs="Times New Roman"/>
          </w:rPr>
          <w:delText xml:space="preserve"> will be participating in this Contract:</w:delText>
        </w:r>
        <w:r w:rsidRPr="0051170F" w:rsidDel="005542D3">
          <w:rPr>
            <w:rFonts w:ascii="Times New Roman" w:hAnsi="Times New Roman" w:cs="Times New Roman"/>
            <w:b/>
          </w:rPr>
          <w:delText xml:space="preserve"> </w:delText>
        </w:r>
        <w:r w:rsidRPr="0094343E" w:rsidDel="005542D3">
          <w:rPr>
            <w:rFonts w:ascii="Times New Roman" w:hAnsi="Times New Roman" w:cs="Times New Roman"/>
            <w:b/>
          </w:rPr>
          <w:delText xml:space="preserve">[Add additional </w:delText>
        </w:r>
        <w:r w:rsidDel="005542D3">
          <w:rPr>
            <w:rFonts w:ascii="Times New Roman" w:hAnsi="Times New Roman" w:cs="Times New Roman"/>
            <w:b/>
          </w:rPr>
          <w:delText>IVOSBs</w:delText>
        </w:r>
        <w:r w:rsidRPr="0094343E" w:rsidDel="005542D3">
          <w:rPr>
            <w:rFonts w:ascii="Times New Roman" w:hAnsi="Times New Roman" w:cs="Times New Roman"/>
            <w:b/>
          </w:rPr>
          <w:delText xml:space="preserve"> using the same format.]</w:delText>
        </w:r>
      </w:del>
    </w:p>
    <w:p w14:paraId="172A1276" w14:textId="452CD738" w:rsidR="00657CD7" w:rsidDel="005542D3" w:rsidRDefault="00657CD7" w:rsidP="00657CD7">
      <w:pPr>
        <w:autoSpaceDE w:val="0"/>
        <w:autoSpaceDN w:val="0"/>
        <w:spacing w:after="0" w:line="240" w:lineRule="auto"/>
        <w:rPr>
          <w:del w:id="341" w:author="Author"/>
          <w:rFonts w:ascii="Times New Roman" w:eastAsia="Calibri" w:hAnsi="Times New Roman" w:cs="Times New Roman"/>
          <w:color w:val="000000"/>
          <w:sz w:val="16"/>
          <w:szCs w:val="16"/>
        </w:rPr>
      </w:pPr>
      <w:del w:id="342" w:author="Author">
        <w:r w:rsidDel="005542D3">
          <w:rPr>
            <w:rFonts w:ascii="Times New Roman" w:eastAsia="Calibri" w:hAnsi="Times New Roman" w:cs="Times New Roman"/>
            <w:color w:val="000000"/>
            <w:sz w:val="16"/>
            <w:szCs w:val="16"/>
          </w:rPr>
          <w:delText xml:space="preserve">IVOSB       </w:delText>
        </w:r>
        <w:r w:rsidDel="005542D3">
          <w:rPr>
            <w:rFonts w:ascii="Times New Roman" w:eastAsia="Calibri" w:hAnsi="Times New Roman" w:cs="Times New Roman"/>
            <w:color w:val="000000"/>
            <w:sz w:val="16"/>
            <w:szCs w:val="16"/>
          </w:rPr>
          <w:tab/>
          <w:delText>COMPANY NAME</w:delText>
        </w:r>
        <w:r w:rsidRPr="00C9404E" w:rsidDel="005542D3">
          <w:rPr>
            <w:rFonts w:ascii="Times New Roman" w:eastAsia="Calibri" w:hAnsi="Times New Roman" w:cs="Times New Roman"/>
            <w:color w:val="000000"/>
            <w:sz w:val="16"/>
            <w:szCs w:val="16"/>
          </w:rPr>
          <w:delText xml:space="preserve"> </w:delText>
        </w:r>
        <w:r w:rsidRPr="00C9404E" w:rsidDel="005542D3">
          <w:rPr>
            <w:rFonts w:ascii="Times New Roman" w:eastAsia="Calibri" w:hAnsi="Times New Roman" w:cs="Times New Roman"/>
            <w:color w:val="000000"/>
            <w:sz w:val="16"/>
            <w:szCs w:val="16"/>
          </w:rPr>
          <w:tab/>
        </w:r>
        <w:r w:rsidDel="005542D3">
          <w:rPr>
            <w:rFonts w:ascii="Times New Roman" w:eastAsia="Calibri" w:hAnsi="Times New Roman" w:cs="Times New Roman"/>
            <w:color w:val="000000"/>
            <w:sz w:val="16"/>
            <w:szCs w:val="16"/>
          </w:rPr>
          <w:tab/>
        </w:r>
        <w:r w:rsidRPr="00C9404E" w:rsidDel="005542D3">
          <w:rPr>
            <w:rFonts w:ascii="Times New Roman" w:eastAsia="Calibri" w:hAnsi="Times New Roman" w:cs="Times New Roman"/>
            <w:color w:val="000000"/>
            <w:sz w:val="16"/>
            <w:szCs w:val="16"/>
          </w:rPr>
          <w:delText xml:space="preserve">PHONE </w:delText>
        </w:r>
        <w:r w:rsidRPr="00C9404E" w:rsidDel="005542D3">
          <w:rPr>
            <w:rFonts w:ascii="Times New Roman" w:eastAsia="Calibri" w:hAnsi="Times New Roman" w:cs="Times New Roman"/>
            <w:color w:val="000000"/>
            <w:sz w:val="16"/>
            <w:szCs w:val="16"/>
          </w:rPr>
          <w:tab/>
        </w:r>
        <w:r w:rsidRPr="00C9404E" w:rsidDel="005542D3">
          <w:rPr>
            <w:rFonts w:ascii="Times New Roman" w:eastAsia="Calibri" w:hAnsi="Times New Roman" w:cs="Times New Roman"/>
            <w:color w:val="000000"/>
            <w:sz w:val="16"/>
            <w:szCs w:val="16"/>
          </w:rPr>
          <w:tab/>
          <w:delText>EMAIL OF CONTACT PERSON</w:delText>
        </w:r>
        <w:r w:rsidRPr="00C9404E" w:rsidDel="005542D3">
          <w:rPr>
            <w:rFonts w:ascii="Times New Roman" w:eastAsia="Calibri" w:hAnsi="Times New Roman" w:cs="Times New Roman"/>
            <w:color w:val="000000"/>
            <w:sz w:val="16"/>
            <w:szCs w:val="16"/>
          </w:rPr>
          <w:tab/>
        </w:r>
        <w:r w:rsidRPr="00C9404E" w:rsidDel="005542D3">
          <w:rPr>
            <w:rFonts w:ascii="Times New Roman" w:eastAsia="Calibri" w:hAnsi="Times New Roman" w:cs="Times New Roman"/>
            <w:color w:val="000000"/>
            <w:sz w:val="16"/>
            <w:szCs w:val="16"/>
          </w:rPr>
          <w:tab/>
          <w:delText>PERCENT</w:delText>
        </w:r>
      </w:del>
    </w:p>
    <w:p w14:paraId="6D44E9E8" w14:textId="64496997" w:rsidR="00445F9E" w:rsidRPr="00C9404E" w:rsidDel="005542D3" w:rsidRDefault="00445F9E" w:rsidP="00657CD7">
      <w:pPr>
        <w:autoSpaceDE w:val="0"/>
        <w:autoSpaceDN w:val="0"/>
        <w:spacing w:after="0" w:line="240" w:lineRule="auto"/>
        <w:rPr>
          <w:del w:id="343" w:author="Author"/>
          <w:rFonts w:ascii="Times New Roman" w:eastAsia="Calibri" w:hAnsi="Times New Roman" w:cs="Times New Roman"/>
          <w:color w:val="000000"/>
          <w:sz w:val="16"/>
          <w:szCs w:val="16"/>
        </w:rPr>
      </w:pPr>
    </w:p>
    <w:p w14:paraId="172A1277" w14:textId="0590DBD6" w:rsidR="00657CD7" w:rsidRPr="006E4F58" w:rsidDel="005542D3" w:rsidRDefault="00657CD7" w:rsidP="00657CD7">
      <w:pPr>
        <w:pBdr>
          <w:bottom w:val="single" w:sz="12" w:space="1" w:color="auto"/>
        </w:pBdr>
        <w:autoSpaceDE w:val="0"/>
        <w:autoSpaceDN w:val="0"/>
        <w:spacing w:after="0" w:line="240" w:lineRule="auto"/>
        <w:rPr>
          <w:del w:id="344" w:author="Author"/>
          <w:rFonts w:ascii="Times New Roman" w:eastAsia="Calibri" w:hAnsi="Times New Roman" w:cs="Times New Roman"/>
          <w:color w:val="000000"/>
          <w:sz w:val="15"/>
          <w:szCs w:val="15"/>
        </w:rPr>
      </w:pPr>
      <w:del w:id="345" w:author="Author">
        <w:r w:rsidRPr="006E4F58" w:rsidDel="005542D3">
          <w:rPr>
            <w:rFonts w:ascii="Times New Roman" w:eastAsia="Calibri" w:hAnsi="Times New Roman" w:cs="Times New Roman"/>
            <w:color w:val="000000"/>
            <w:sz w:val="15"/>
            <w:szCs w:val="15"/>
          </w:rPr>
          <w:delText xml:space="preserve"> </w:delText>
        </w:r>
      </w:del>
    </w:p>
    <w:p w14:paraId="172A1279" w14:textId="214E4DED" w:rsidR="00657CD7" w:rsidRPr="006E4F58" w:rsidDel="005542D3" w:rsidRDefault="00657CD7" w:rsidP="00657CD7">
      <w:pPr>
        <w:autoSpaceDE w:val="0"/>
        <w:autoSpaceDN w:val="0"/>
        <w:spacing w:after="0" w:line="240" w:lineRule="auto"/>
        <w:rPr>
          <w:del w:id="346" w:author="Author"/>
          <w:rFonts w:ascii="Times New Roman" w:eastAsia="Calibri" w:hAnsi="Times New Roman" w:cs="Times New Roman"/>
          <w:i/>
          <w:color w:val="000000"/>
        </w:rPr>
      </w:pPr>
    </w:p>
    <w:p w14:paraId="2AA8A580" w14:textId="0F2F4608" w:rsidR="00985F5A" w:rsidDel="005542D3" w:rsidRDefault="00985F5A" w:rsidP="00985F5A">
      <w:pPr>
        <w:autoSpaceDE w:val="0"/>
        <w:autoSpaceDN w:val="0"/>
        <w:rPr>
          <w:del w:id="347" w:author="Author"/>
          <w:rFonts w:ascii="Times New Roman" w:eastAsia="Calibri" w:hAnsi="Times New Roman" w:cs="Times New Roman"/>
          <w:i/>
          <w:color w:val="000000"/>
        </w:rPr>
      </w:pPr>
      <w:del w:id="348" w:author="Author">
        <w:r w:rsidDel="005542D3">
          <w:rPr>
            <w:rFonts w:ascii="Times New Roman" w:eastAsia="Calibri" w:hAnsi="Times New Roman" w:cs="Times New Roman"/>
            <w:i/>
            <w:color w:val="000000"/>
          </w:rPr>
          <w:delText xml:space="preserve">Briefly describe the IVOSB service(s)/product(s) to be provided under this Contract and include the estimated date(s) for utilization during the Contract term: </w:delText>
        </w:r>
      </w:del>
    </w:p>
    <w:p w14:paraId="22E1EAE1" w14:textId="0B62ED6D" w:rsidR="00985F5A" w:rsidDel="005542D3" w:rsidRDefault="00985F5A" w:rsidP="00985F5A">
      <w:pPr>
        <w:autoSpaceDE w:val="0"/>
        <w:autoSpaceDN w:val="0"/>
        <w:rPr>
          <w:del w:id="349" w:author="Author"/>
          <w:rFonts w:ascii="Times New Roman" w:eastAsia="Calibri" w:hAnsi="Times New Roman" w:cs="Times New Roman"/>
          <w:i/>
          <w:color w:val="000000"/>
        </w:rPr>
      </w:pPr>
      <w:del w:id="350" w:author="Author">
        <w:r w:rsidRPr="006E4F58" w:rsidDel="005542D3">
          <w:rPr>
            <w:rFonts w:ascii="Times New Roman" w:eastAsia="Calibri" w:hAnsi="Times New Roman" w:cs="Times New Roman"/>
            <w:i/>
            <w:color w:val="000000"/>
          </w:rPr>
          <w:delText>_____________________________________________________________________________________</w:delText>
        </w:r>
      </w:del>
    </w:p>
    <w:p w14:paraId="4FFC893D" w14:textId="3435A089" w:rsidR="00985F5A" w:rsidDel="005542D3" w:rsidRDefault="00985F5A" w:rsidP="00985F5A">
      <w:pPr>
        <w:autoSpaceDE w:val="0"/>
        <w:autoSpaceDN w:val="0"/>
        <w:rPr>
          <w:del w:id="351" w:author="Author"/>
          <w:rFonts w:ascii="Times New Roman" w:eastAsia="Calibri" w:hAnsi="Times New Roman" w:cs="Times New Roman"/>
          <w:i/>
          <w:color w:val="000000"/>
        </w:rPr>
      </w:pPr>
      <w:del w:id="352" w:author="Author">
        <w:r w:rsidRPr="006E4F58" w:rsidDel="005542D3">
          <w:rPr>
            <w:rFonts w:ascii="Times New Roman" w:eastAsia="Calibri" w:hAnsi="Times New Roman" w:cs="Times New Roman"/>
            <w:i/>
            <w:color w:val="000000"/>
          </w:rPr>
          <w:delText>_____________________________________________________________________________________</w:delText>
        </w:r>
      </w:del>
    </w:p>
    <w:p w14:paraId="2629B849" w14:textId="537A0EA3" w:rsidR="00985F5A" w:rsidRPr="00985F5A" w:rsidDel="005542D3" w:rsidRDefault="00985F5A" w:rsidP="00445F9E">
      <w:pPr>
        <w:pStyle w:val="NoSpacing"/>
        <w:rPr>
          <w:del w:id="353" w:author="Author"/>
          <w:rFonts w:ascii="Times New Roman" w:hAnsi="Times New Roman" w:cs="Times New Roman"/>
        </w:rPr>
      </w:pPr>
      <w:del w:id="354" w:author="Author">
        <w:r w:rsidRPr="00985F5A" w:rsidDel="005542D3">
          <w:rPr>
            <w:rFonts w:ascii="Times New Roman" w:hAnsi="Times New Roman" w:cs="Times New Roman"/>
          </w:rPr>
          <w:delTex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delText>
        </w:r>
        <w:r w:rsidR="0041593D" w:rsidDel="005542D3">
          <w:fldChar w:fldCharType="begin"/>
        </w:r>
        <w:r w:rsidR="0041593D" w:rsidDel="005542D3">
          <w:delInstrText xml:space="preserve"> HYPERLINK "mailto:IndianaVeteransPreference@idoa.IN.gov" </w:delInstrText>
        </w:r>
        <w:r w:rsidR="0041593D" w:rsidDel="005542D3">
          <w:fldChar w:fldCharType="separate"/>
        </w:r>
        <w:r w:rsidRPr="00985F5A" w:rsidDel="005542D3">
          <w:rPr>
            <w:rStyle w:val="Hyperlink"/>
            <w:rFonts w:ascii="Times New Roman" w:hAnsi="Times New Roman" w:cs="Times New Roman"/>
          </w:rPr>
          <w:delText>IndianaVeteransPreference@idoa.IN.gov</w:delText>
        </w:r>
        <w:r w:rsidR="0041593D" w:rsidDel="005542D3">
          <w:rPr>
            <w:rStyle w:val="Hyperlink"/>
            <w:rFonts w:ascii="Times New Roman" w:hAnsi="Times New Roman" w:cs="Times New Roman"/>
          </w:rPr>
          <w:fldChar w:fldCharType="end"/>
        </w:r>
        <w:r w:rsidRPr="00985F5A" w:rsidDel="005542D3">
          <w:rPr>
            <w:rFonts w:ascii="Times New Roman" w:hAnsi="Times New Roman" w:cs="Times New Roman"/>
          </w:rPr>
          <w:delTex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delText>
        </w:r>
        <w:r w:rsidR="0041593D" w:rsidDel="005542D3">
          <w:fldChar w:fldCharType="begin"/>
        </w:r>
        <w:r w:rsidR="0041593D" w:rsidDel="005542D3">
          <w:delInstrText xml:space="preserve"> HYPERLINK "mailto:" </w:delInstrText>
        </w:r>
        <w:r w:rsidR="003A04F8">
          <w:fldChar w:fldCharType="separate"/>
        </w:r>
        <w:r w:rsidR="0041593D" w:rsidDel="005542D3">
          <w:fldChar w:fldCharType="end"/>
        </w:r>
        <w:r w:rsidRPr="00985F5A" w:rsidDel="005542D3">
          <w:rPr>
            <w:rStyle w:val="Hyperlink"/>
            <w:rFonts w:ascii="Times New Roman" w:hAnsi="Times New Roman" w:cs="Times New Roman"/>
          </w:rPr>
          <w:delText xml:space="preserve"> </w:delText>
        </w:r>
        <w:r w:rsidR="0041593D" w:rsidDel="005542D3">
          <w:fldChar w:fldCharType="begin"/>
        </w:r>
        <w:r w:rsidR="0041593D" w:rsidDel="005542D3">
          <w:delInstrText xml:space="preserve"> HYPERLINK "mailto:Indianaveteranspreference@idoa.IN.gov" </w:delInstrText>
        </w:r>
        <w:r w:rsidR="0041593D" w:rsidDel="005542D3">
          <w:fldChar w:fldCharType="separate"/>
        </w:r>
        <w:r w:rsidRPr="00985F5A" w:rsidDel="005542D3">
          <w:rPr>
            <w:rStyle w:val="Hyperlink"/>
            <w:rFonts w:ascii="Times New Roman" w:hAnsi="Times New Roman" w:cs="Times New Roman"/>
          </w:rPr>
          <w:delText>IndianaVeteransPreference@idoa.IN.gov</w:delText>
        </w:r>
        <w:r w:rsidR="0041593D" w:rsidDel="005542D3">
          <w:rPr>
            <w:rStyle w:val="Hyperlink"/>
            <w:rFonts w:ascii="Times New Roman" w:hAnsi="Times New Roman" w:cs="Times New Roman"/>
          </w:rPr>
          <w:fldChar w:fldCharType="end"/>
        </w:r>
        <w:r w:rsidRPr="00985F5A" w:rsidDel="005542D3">
          <w:rPr>
            <w:rFonts w:ascii="Times New Roman" w:hAnsi="Times New Roman" w:cs="Times New Roman"/>
          </w:rPr>
          <w:delText xml:space="preserve"> for review and approval before changing the participation plan submitted in connection with this Contract. </w:delText>
        </w:r>
      </w:del>
    </w:p>
    <w:p w14:paraId="298F9B2B" w14:textId="0C90685F" w:rsidR="00985F5A" w:rsidRPr="00985F5A" w:rsidDel="005542D3" w:rsidRDefault="00985F5A" w:rsidP="00445F9E">
      <w:pPr>
        <w:pStyle w:val="NoSpacing"/>
        <w:jc w:val="both"/>
        <w:rPr>
          <w:del w:id="355" w:author="Author"/>
          <w:rFonts w:ascii="Times New Roman" w:hAnsi="Times New Roman" w:cs="Times New Roman"/>
        </w:rPr>
      </w:pPr>
    </w:p>
    <w:p w14:paraId="05408183" w14:textId="183EEE70" w:rsidR="00985F5A" w:rsidRPr="00985F5A" w:rsidDel="005542D3" w:rsidRDefault="00985F5A" w:rsidP="00445F9E">
      <w:pPr>
        <w:spacing w:line="240" w:lineRule="auto"/>
        <w:rPr>
          <w:del w:id="356" w:author="Author"/>
          <w:rFonts w:ascii="Times New Roman" w:hAnsi="Times New Roman" w:cs="Times New Roman"/>
        </w:rPr>
      </w:pPr>
      <w:del w:id="357" w:author="Author">
        <w:r w:rsidRPr="00985F5A" w:rsidDel="005542D3">
          <w:rPr>
            <w:rFonts w:ascii="Times New Roman" w:hAnsi="Times New Roman" w:cs="Times New Roman"/>
          </w:rPr>
          <w:delText>The Contractor</w:delText>
        </w:r>
      </w:del>
      <w:ins w:id="358" w:author="Author">
        <w:del w:id="359" w:author="Author">
          <w:r w:rsidR="00D4355F" w:rsidDel="005542D3">
            <w:rPr>
              <w:rFonts w:ascii="Times New Roman" w:hAnsi="Times New Roman" w:cs="Times New Roman"/>
            </w:rPr>
            <w:delText>Delta Dental</w:delText>
          </w:r>
        </w:del>
      </w:ins>
      <w:del w:id="360" w:author="Author">
        <w:r w:rsidRPr="00985F5A" w:rsidDel="005542D3">
          <w:rPr>
            <w:rFonts w:ascii="Times New Roman" w:hAnsi="Times New Roman" w:cs="Times New Roman"/>
          </w:rPr>
          <w:delText xml:space="preserve"> shall report payments made to certified IVOSB subcontractors under this Contract on a monthly basis using Pay Audit. The Contractor</w:delText>
        </w:r>
      </w:del>
      <w:ins w:id="361" w:author="Author">
        <w:del w:id="362" w:author="Author">
          <w:r w:rsidR="00D4355F" w:rsidDel="005542D3">
            <w:rPr>
              <w:rFonts w:ascii="Times New Roman" w:hAnsi="Times New Roman" w:cs="Times New Roman"/>
            </w:rPr>
            <w:delText>Delta Dental</w:delText>
          </w:r>
        </w:del>
      </w:ins>
      <w:del w:id="363" w:author="Author">
        <w:r w:rsidRPr="00985F5A" w:rsidDel="005542D3">
          <w:rPr>
            <w:rFonts w:ascii="Times New Roman" w:hAnsi="Times New Roman" w:cs="Times New Roman"/>
          </w:rPr>
          <w:delText xml:space="preserve"> shall notify subcontractors that they must confirm payments received from the Contractor</w:delText>
        </w:r>
      </w:del>
      <w:ins w:id="364" w:author="Author">
        <w:del w:id="365" w:author="Author">
          <w:r w:rsidR="00D4355F" w:rsidDel="005542D3">
            <w:rPr>
              <w:rFonts w:ascii="Times New Roman" w:hAnsi="Times New Roman" w:cs="Times New Roman"/>
            </w:rPr>
            <w:delText>Delta Dental</w:delText>
          </w:r>
        </w:del>
      </w:ins>
      <w:del w:id="366" w:author="Author">
        <w:r w:rsidRPr="00985F5A" w:rsidDel="005542D3">
          <w:rPr>
            <w:rFonts w:ascii="Times New Roman" w:hAnsi="Times New Roman" w:cs="Times New Roman"/>
          </w:rPr>
          <w:delText xml:space="preserve"> in Pay Audit. The Pay Audit system can be accessed on the IDOA webpage at: </w:delText>
        </w:r>
        <w:r w:rsidR="0041593D" w:rsidDel="005542D3">
          <w:fldChar w:fldCharType="begin"/>
        </w:r>
        <w:r w:rsidR="0041593D" w:rsidDel="005542D3">
          <w:delInstrText xml:space="preserve"> HYPERLINK "http://www.in.gov/idoa/mwbe/payaudit.htm" </w:delInstrText>
        </w:r>
        <w:r w:rsidR="0041593D" w:rsidDel="005542D3">
          <w:fldChar w:fldCharType="separate"/>
        </w:r>
        <w:r w:rsidRPr="00985F5A" w:rsidDel="005542D3">
          <w:rPr>
            <w:rStyle w:val="Hyperlink"/>
            <w:rFonts w:ascii="Times New Roman" w:hAnsi="Times New Roman" w:cs="Times New Roman"/>
          </w:rPr>
          <w:delText>www.in.gov/idoa/mwbe/payaudit.htm</w:delText>
        </w:r>
        <w:r w:rsidR="0041593D" w:rsidDel="005542D3">
          <w:rPr>
            <w:rStyle w:val="Hyperlink"/>
            <w:rFonts w:ascii="Times New Roman" w:hAnsi="Times New Roman" w:cs="Times New Roman"/>
          </w:rPr>
          <w:fldChar w:fldCharType="end"/>
        </w:r>
        <w:r w:rsidRPr="00985F5A" w:rsidDel="005542D3">
          <w:rPr>
            <w:rFonts w:ascii="Times New Roman" w:hAnsi="Times New Roman" w:cs="Times New Roman"/>
            <w:color w:val="000000"/>
          </w:rPr>
          <w:delText xml:space="preserve">. </w:delText>
        </w:r>
        <w:r w:rsidRPr="00985F5A" w:rsidDel="005542D3">
          <w:rPr>
            <w:rFonts w:ascii="Times New Roman" w:hAnsi="Times New Roman" w:cs="Times New Roman"/>
          </w:rPr>
          <w:delText xml:space="preserve"> The Contractor</w:delText>
        </w:r>
      </w:del>
      <w:ins w:id="367" w:author="Author">
        <w:del w:id="368" w:author="Author">
          <w:r w:rsidR="00D4355F" w:rsidDel="005542D3">
            <w:rPr>
              <w:rFonts w:ascii="Times New Roman" w:hAnsi="Times New Roman" w:cs="Times New Roman"/>
            </w:rPr>
            <w:delText>Delta Dental</w:delText>
          </w:r>
        </w:del>
      </w:ins>
      <w:del w:id="369" w:author="Author">
        <w:r w:rsidRPr="00985F5A" w:rsidDel="005542D3">
          <w:rPr>
            <w:rFonts w:ascii="Times New Roman" w:hAnsi="Times New Roman" w:cs="Times New Roman"/>
          </w:rPr>
          <w:delText xml:space="preserve"> may also be required to report IVOSB certified subcontractor payments directly to the Division of Supplier Diversity, as reasonably requested and in the format required by the Division of Supplier Diversity.</w:delText>
        </w:r>
      </w:del>
    </w:p>
    <w:p w14:paraId="16B53D9B" w14:textId="34C56937" w:rsidR="00985F5A" w:rsidRPr="00985F5A" w:rsidRDefault="00985F5A" w:rsidP="005542D3">
      <w:pPr>
        <w:spacing w:line="240" w:lineRule="auto"/>
        <w:rPr>
          <w:rFonts w:ascii="Times New Roman" w:hAnsi="Times New Roman" w:cs="Times New Roman"/>
        </w:rPr>
      </w:pPr>
      <w:del w:id="370" w:author="Author">
        <w:r w:rsidRPr="00985F5A" w:rsidDel="005542D3">
          <w:rPr>
            <w:rFonts w:ascii="Times New Roman" w:hAnsi="Times New Roman" w:cs="Times New Roman"/>
          </w:rPr>
          <w:delText>The Contractor</w:delText>
        </w:r>
      </w:del>
      <w:ins w:id="371" w:author="Author">
        <w:del w:id="372" w:author="Author">
          <w:r w:rsidR="00D4355F" w:rsidDel="005542D3">
            <w:rPr>
              <w:rFonts w:ascii="Times New Roman" w:hAnsi="Times New Roman" w:cs="Times New Roman"/>
            </w:rPr>
            <w:delText>Delta Dental</w:delText>
          </w:r>
        </w:del>
      </w:ins>
      <w:del w:id="373" w:author="Author">
        <w:r w:rsidRPr="00985F5A" w:rsidDel="005542D3">
          <w:rPr>
            <w:rFonts w:ascii="Times New Roman" w:hAnsi="Times New Roman" w:cs="Times New Roman"/>
          </w:rPr>
          <w:delText>’s failure to comply with the provisions in this clause may be considered a material breach of the Contract</w:delText>
        </w:r>
      </w:del>
      <w:ins w:id="374" w:author="Author">
        <w:r w:rsidR="005542D3">
          <w:rPr>
            <w:rFonts w:ascii="Times New Roman" w:hAnsi="Times New Roman" w:cs="Times New Roman"/>
          </w:rPr>
          <w:t xml:space="preserve"> </w:t>
        </w:r>
        <w:r w:rsidR="005542D3" w:rsidRPr="005542D3">
          <w:rPr>
            <w:rFonts w:ascii="Times New Roman" w:hAnsi="Times New Roman" w:cs="Times New Roman"/>
            <w:b/>
            <w:bCs/>
            <w:rPrChange w:id="375" w:author="Author">
              <w:rPr>
                <w:rFonts w:ascii="Times New Roman" w:hAnsi="Times New Roman" w:cs="Times New Roman"/>
              </w:rPr>
            </w:rPrChange>
          </w:rPr>
          <w:t>- Deleted</w:t>
        </w:r>
      </w:ins>
      <w:r w:rsidRPr="00985F5A">
        <w:rPr>
          <w:rFonts w:ascii="Times New Roman" w:hAnsi="Times New Roman" w:cs="Times New Roman"/>
        </w:rPr>
        <w:t>.</w:t>
      </w:r>
    </w:p>
    <w:p w14:paraId="172A1285" w14:textId="78D6CB9E" w:rsidR="004D718B" w:rsidRDefault="004D718B" w:rsidP="004D718B">
      <w:pPr>
        <w:jc w:val="both"/>
        <w:rPr>
          <w:rFonts w:ascii="Times New Roman" w:hAnsi="Times New Roman" w:cs="Times New Roman"/>
        </w:rPr>
      </w:pPr>
      <w:r>
        <w:rPr>
          <w:rFonts w:ascii="Times New Roman" w:hAnsi="Times New Roman" w:cs="Times New Roman"/>
          <w:b/>
          <w:bCs/>
        </w:rPr>
        <w:t>27.       Information Technology Enterprise Architecture Requirements</w:t>
      </w:r>
      <w:del w:id="376" w:author="Author">
        <w:r w:rsidDel="005542D3">
          <w:rPr>
            <w:rFonts w:ascii="Times New Roman" w:hAnsi="Times New Roman" w:cs="Times New Roman"/>
            <w:b/>
            <w:bCs/>
          </w:rPr>
          <w:delText xml:space="preserve">. </w:delText>
        </w:r>
        <w:r w:rsidDel="005542D3">
          <w:rPr>
            <w:rFonts w:ascii="Times New Roman" w:hAnsi="Times New Roman" w:cs="Times New Roman"/>
          </w:rPr>
          <w:delText> If this Contract involves information technology-related products or services, the Contractor</w:delText>
        </w:r>
      </w:del>
      <w:ins w:id="377" w:author="Author">
        <w:del w:id="378" w:author="Author">
          <w:r w:rsidR="00D4355F" w:rsidDel="005542D3">
            <w:rPr>
              <w:rFonts w:ascii="Times New Roman" w:hAnsi="Times New Roman" w:cs="Times New Roman"/>
            </w:rPr>
            <w:delText>Delta Dental</w:delText>
          </w:r>
        </w:del>
      </w:ins>
      <w:del w:id="379" w:author="Author">
        <w:r w:rsidDel="005542D3">
          <w:rPr>
            <w:rFonts w:ascii="Times New Roman" w:hAnsi="Times New Roman" w:cs="Times New Roman"/>
          </w:rPr>
          <w:delText xml:space="preserve"> agrees that all such products or services are compatible with any of the technology standards found at </w:delText>
        </w:r>
        <w:r w:rsidR="0041593D" w:rsidDel="005542D3">
          <w:fldChar w:fldCharType="begin"/>
        </w:r>
        <w:r w:rsidR="0041593D" w:rsidDel="005542D3">
          <w:delInstrText xml:space="preserve"> HYPERLINK "https://www.in.gov/iot/2394.htm" </w:delInstrText>
        </w:r>
        <w:r w:rsidR="0041593D" w:rsidDel="005542D3">
          <w:fldChar w:fldCharType="separate"/>
        </w:r>
        <w:r w:rsidDel="005542D3">
          <w:rPr>
            <w:rStyle w:val="Hyperlink"/>
            <w:rFonts w:ascii="Times New Roman" w:hAnsi="Times New Roman" w:cs="Times New Roman"/>
          </w:rPr>
          <w:delText>https://www.in.gov/iot/2394.htm</w:delText>
        </w:r>
        <w:r w:rsidR="0041593D" w:rsidDel="005542D3">
          <w:rPr>
            <w:rStyle w:val="Hyperlink"/>
            <w:rFonts w:ascii="Times New Roman" w:hAnsi="Times New Roman" w:cs="Times New Roman"/>
          </w:rPr>
          <w:fldChar w:fldCharType="end"/>
        </w:r>
        <w:r w:rsidDel="005542D3">
          <w:rPr>
            <w:rFonts w:ascii="Times New Roman" w:hAnsi="Times New Roman" w:cs="Times New Roman"/>
          </w:rPr>
          <w:delText xml:space="preserve"> that are applicable, including the assistive technology standard.  The State may terminate this Contract for default if the terms of this paragraph are breached</w:delText>
        </w:r>
      </w:del>
      <w:ins w:id="380" w:author="Author">
        <w:r w:rsidR="005542D3">
          <w:rPr>
            <w:rFonts w:ascii="Times New Roman" w:hAnsi="Times New Roman" w:cs="Times New Roman"/>
            <w:b/>
            <w:bCs/>
          </w:rPr>
          <w:t xml:space="preserve"> - Deleted</w:t>
        </w:r>
      </w:ins>
      <w:r>
        <w:rPr>
          <w:rFonts w:ascii="Times New Roman" w:hAnsi="Times New Roman" w:cs="Times New Roman"/>
        </w:rPr>
        <w:t>.</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E1A9552" w:rsidR="00D515C5" w:rsidRPr="00804C75" w:rsidDel="005542D3" w:rsidRDefault="00D515C5" w:rsidP="00D515C5">
      <w:pPr>
        <w:pStyle w:val="NoSpacing"/>
        <w:rPr>
          <w:del w:id="381" w:author="Author"/>
          <w:rFonts w:ascii="Times New Roman" w:hAnsi="Times New Roman" w:cs="Times New Roman"/>
        </w:rPr>
      </w:pPr>
      <w:r w:rsidRPr="00804C75">
        <w:rPr>
          <w:rFonts w:ascii="Times New Roman" w:hAnsi="Times New Roman" w:cs="Times New Roman"/>
        </w:rPr>
        <w:t xml:space="preserve">A.  </w:t>
      </w:r>
      <w:del w:id="382" w:author="Author">
        <w:r w:rsidRPr="00804C75" w:rsidDel="005542D3">
          <w:rPr>
            <w:rFonts w:ascii="Times New Roman" w:hAnsi="Times New Roman" w:cs="Times New Roman"/>
          </w:rPr>
          <w:delText>The Contractor</w:delText>
        </w:r>
      </w:del>
      <w:ins w:id="383" w:author="Author">
        <w:del w:id="384" w:author="Author">
          <w:r w:rsidR="00D4355F" w:rsidDel="005542D3">
            <w:rPr>
              <w:rFonts w:ascii="Times New Roman" w:hAnsi="Times New Roman" w:cs="Times New Roman"/>
            </w:rPr>
            <w:delText>Delta Dental</w:delText>
          </w:r>
        </w:del>
      </w:ins>
      <w:del w:id="385" w:author="Author">
        <w:r w:rsidRPr="00804C75" w:rsidDel="005542D3">
          <w:rPr>
            <w:rFonts w:ascii="Times New Roman" w:hAnsi="Times New Roman" w:cs="Times New Roman"/>
          </w:rPr>
          <w:delText xml:space="preserve"> and</w:delText>
        </w:r>
        <w:r w:rsidRPr="00804C75" w:rsidDel="005542D3">
          <w:rPr>
            <w:rFonts w:ascii="Times New Roman" w:hAnsi="Times New Roman" w:cs="Times New Roman"/>
            <w:spacing w:val="-2"/>
          </w:rPr>
          <w:delText xml:space="preserve"> </w:delText>
        </w:r>
        <w:r w:rsidRPr="00804C75" w:rsidDel="005542D3">
          <w:rPr>
            <w:rFonts w:ascii="Times New Roman" w:hAnsi="Times New Roman" w:cs="Times New Roman"/>
          </w:rPr>
          <w:delText>its</w:delText>
        </w:r>
        <w:r w:rsidRPr="00804C75" w:rsidDel="005542D3">
          <w:rPr>
            <w:rFonts w:ascii="Times New Roman" w:hAnsi="Times New Roman" w:cs="Times New Roman"/>
            <w:spacing w:val="2"/>
          </w:rPr>
          <w:delText xml:space="preserve"> </w:delText>
        </w:r>
        <w:r w:rsidRPr="00804C75" w:rsidDel="005542D3">
          <w:rPr>
            <w:rFonts w:ascii="Times New Roman" w:hAnsi="Times New Roman" w:cs="Times New Roman"/>
          </w:rPr>
          <w:delText>subcontractors</w:delText>
        </w:r>
        <w:r w:rsidRPr="00804C75" w:rsidDel="005542D3">
          <w:rPr>
            <w:rFonts w:ascii="Times New Roman" w:hAnsi="Times New Roman" w:cs="Times New Roman"/>
            <w:spacing w:val="-2"/>
          </w:rPr>
          <w:delText xml:space="preserve"> </w:delText>
        </w:r>
        <w:r w:rsidRPr="00804C75" w:rsidDel="005542D3">
          <w:rPr>
            <w:rFonts w:ascii="Times New Roman" w:hAnsi="Times New Roman" w:cs="Times New Roman"/>
          </w:rPr>
          <w:delText>(if any) shall</w:delText>
        </w:r>
        <w:r w:rsidRPr="00804C75" w:rsidDel="005542D3">
          <w:rPr>
            <w:rFonts w:ascii="Times New Roman" w:hAnsi="Times New Roman" w:cs="Times New Roman"/>
            <w:spacing w:val="-2"/>
          </w:rPr>
          <w:delText xml:space="preserve"> </w:delText>
        </w:r>
        <w:r w:rsidRPr="00804C75" w:rsidDel="005542D3">
          <w:rPr>
            <w:rFonts w:ascii="Times New Roman" w:hAnsi="Times New Roman" w:cs="Times New Roman"/>
          </w:rPr>
          <w:delText>secure</w:delText>
        </w:r>
        <w:r w:rsidRPr="00804C75" w:rsidDel="005542D3">
          <w:rPr>
            <w:rFonts w:ascii="Times New Roman" w:hAnsi="Times New Roman" w:cs="Times New Roman"/>
            <w:spacing w:val="-2"/>
          </w:rPr>
          <w:delText xml:space="preserve"> </w:delText>
        </w:r>
        <w:r w:rsidRPr="00804C75" w:rsidDel="005542D3">
          <w:rPr>
            <w:rFonts w:ascii="Times New Roman" w:hAnsi="Times New Roman" w:cs="Times New Roman"/>
          </w:rPr>
          <w:delText>and keep</w:delText>
        </w:r>
        <w:r w:rsidRPr="00804C75" w:rsidDel="005542D3">
          <w:rPr>
            <w:rFonts w:ascii="Times New Roman" w:hAnsi="Times New Roman" w:cs="Times New Roman"/>
            <w:spacing w:val="-3"/>
          </w:rPr>
          <w:delText xml:space="preserve"> </w:delText>
        </w:r>
        <w:r w:rsidRPr="00804C75" w:rsidDel="005542D3">
          <w:rPr>
            <w:rFonts w:ascii="Times New Roman" w:hAnsi="Times New Roman" w:cs="Times New Roman"/>
          </w:rPr>
          <w:delText>in force</w:delText>
        </w:r>
        <w:r w:rsidRPr="00804C75" w:rsidDel="005542D3">
          <w:rPr>
            <w:rFonts w:ascii="Times New Roman" w:hAnsi="Times New Roman" w:cs="Times New Roman"/>
            <w:spacing w:val="-2"/>
          </w:rPr>
          <w:delText xml:space="preserve"> </w:delText>
        </w:r>
        <w:r w:rsidRPr="00804C75" w:rsidDel="005542D3">
          <w:rPr>
            <w:rFonts w:ascii="Times New Roman" w:hAnsi="Times New Roman" w:cs="Times New Roman"/>
          </w:rPr>
          <w:delText>during</w:delText>
        </w:r>
        <w:r w:rsidRPr="00804C75" w:rsidDel="005542D3">
          <w:rPr>
            <w:rFonts w:ascii="Times New Roman" w:hAnsi="Times New Roman" w:cs="Times New Roman"/>
            <w:spacing w:val="-3"/>
          </w:rPr>
          <w:delText xml:space="preserve"> </w:delText>
        </w:r>
        <w:r w:rsidRPr="00804C75" w:rsidDel="005542D3">
          <w:rPr>
            <w:rFonts w:ascii="Times New Roman" w:hAnsi="Times New Roman" w:cs="Times New Roman"/>
          </w:rPr>
          <w:delText>the term</w:delText>
        </w:r>
        <w:r w:rsidRPr="00804C75" w:rsidDel="005542D3">
          <w:rPr>
            <w:rFonts w:ascii="Times New Roman" w:hAnsi="Times New Roman" w:cs="Times New Roman"/>
            <w:spacing w:val="-4"/>
          </w:rPr>
          <w:delText xml:space="preserve"> </w:delText>
        </w:r>
        <w:r w:rsidRPr="00804C75" w:rsidDel="005542D3">
          <w:rPr>
            <w:rFonts w:ascii="Times New Roman" w:hAnsi="Times New Roman" w:cs="Times New Roman"/>
          </w:rPr>
          <w:delText>of this Contract</w:delText>
        </w:r>
        <w:r w:rsidRPr="00804C75" w:rsidDel="005542D3">
          <w:rPr>
            <w:rFonts w:ascii="Times New Roman" w:hAnsi="Times New Roman" w:cs="Times New Roman"/>
            <w:spacing w:val="-2"/>
          </w:rPr>
          <w:delText xml:space="preserve"> </w:delText>
        </w:r>
        <w:r w:rsidRPr="00804C75" w:rsidDel="005542D3">
          <w:rPr>
            <w:rFonts w:ascii="Times New Roman" w:hAnsi="Times New Roman" w:cs="Times New Roman"/>
          </w:rPr>
          <w:delText>the</w:delText>
        </w:r>
        <w:r w:rsidRPr="00804C75" w:rsidDel="005542D3">
          <w:rPr>
            <w:rFonts w:ascii="Times New Roman" w:hAnsi="Times New Roman" w:cs="Times New Roman"/>
            <w:spacing w:val="-2"/>
          </w:rPr>
          <w:delText xml:space="preserve"> </w:delText>
        </w:r>
        <w:r w:rsidRPr="00804C75" w:rsidDel="005542D3">
          <w:rPr>
            <w:rFonts w:ascii="Times New Roman" w:hAnsi="Times New Roman" w:cs="Times New Roman"/>
          </w:rPr>
          <w:delText>following</w:delText>
        </w:r>
        <w:r w:rsidRPr="00804C75" w:rsidDel="005542D3">
          <w:rPr>
            <w:rFonts w:ascii="Times New Roman" w:hAnsi="Times New Roman" w:cs="Times New Roman"/>
            <w:spacing w:val="-3"/>
          </w:rPr>
          <w:delText xml:space="preserve"> </w:delText>
        </w:r>
        <w:r w:rsidRPr="00804C75" w:rsidDel="005542D3">
          <w:rPr>
            <w:rFonts w:ascii="Times New Roman" w:hAnsi="Times New Roman" w:cs="Times New Roman"/>
          </w:rPr>
          <w:delText>insurance coverages</w:delText>
        </w:r>
        <w:r w:rsidRPr="00804C75" w:rsidDel="005542D3">
          <w:rPr>
            <w:rFonts w:ascii="Times New Roman" w:hAnsi="Times New Roman" w:cs="Times New Roman"/>
            <w:spacing w:val="-2"/>
          </w:rPr>
          <w:delText xml:space="preserve"> </w:delText>
        </w:r>
        <w:r w:rsidRPr="00804C75" w:rsidDel="005542D3">
          <w:rPr>
            <w:rFonts w:ascii="Times New Roman" w:hAnsi="Times New Roman" w:cs="Times New Roman"/>
          </w:rPr>
          <w:delText>(if applicable) covering</w:delText>
        </w:r>
        <w:r w:rsidRPr="00804C75" w:rsidDel="005542D3">
          <w:rPr>
            <w:rFonts w:ascii="Times New Roman" w:hAnsi="Times New Roman" w:cs="Times New Roman"/>
            <w:spacing w:val="-3"/>
          </w:rPr>
          <w:delText xml:space="preserve"> </w:delText>
        </w:r>
        <w:r w:rsidRPr="00804C75" w:rsidDel="005542D3">
          <w:rPr>
            <w:rFonts w:ascii="Times New Roman" w:hAnsi="Times New Roman" w:cs="Times New Roman"/>
          </w:rPr>
          <w:delText>the Contractor</w:delText>
        </w:r>
      </w:del>
      <w:ins w:id="386" w:author="Author">
        <w:del w:id="387" w:author="Author">
          <w:r w:rsidR="00D4355F" w:rsidDel="005542D3">
            <w:rPr>
              <w:rFonts w:ascii="Times New Roman" w:hAnsi="Times New Roman" w:cs="Times New Roman"/>
            </w:rPr>
            <w:delText>Delta Dental</w:delText>
          </w:r>
        </w:del>
      </w:ins>
      <w:del w:id="388" w:author="Author">
        <w:r w:rsidRPr="00804C75" w:rsidDel="005542D3">
          <w:rPr>
            <w:rFonts w:ascii="Times New Roman" w:hAnsi="Times New Roman" w:cs="Times New Roman"/>
          </w:rPr>
          <w:delText xml:space="preserve"> for any</w:delText>
        </w:r>
        <w:r w:rsidRPr="00804C75" w:rsidDel="005542D3">
          <w:rPr>
            <w:rFonts w:ascii="Times New Roman" w:hAnsi="Times New Roman" w:cs="Times New Roman"/>
            <w:spacing w:val="-2"/>
          </w:rPr>
          <w:delText xml:space="preserve"> </w:delText>
        </w:r>
        <w:r w:rsidRPr="00804C75" w:rsidDel="005542D3">
          <w:rPr>
            <w:rFonts w:ascii="Times New Roman" w:hAnsi="Times New Roman" w:cs="Times New Roman"/>
          </w:rPr>
          <w:delText xml:space="preserve">and </w:delText>
        </w:r>
        <w:r w:rsidRPr="00804C75" w:rsidDel="005542D3">
          <w:rPr>
            <w:rFonts w:ascii="Times New Roman" w:hAnsi="Times New Roman" w:cs="Times New Roman"/>
            <w:spacing w:val="-2"/>
          </w:rPr>
          <w:delText>all</w:delText>
        </w:r>
        <w:r w:rsidRPr="00804C75" w:rsidDel="005542D3">
          <w:rPr>
            <w:rFonts w:ascii="Times New Roman" w:hAnsi="Times New Roman" w:cs="Times New Roman"/>
            <w:spacing w:val="1"/>
          </w:rPr>
          <w:delText xml:space="preserve"> </w:delText>
        </w:r>
        <w:r w:rsidRPr="00804C75" w:rsidDel="005542D3">
          <w:rPr>
            <w:rFonts w:ascii="Times New Roman" w:hAnsi="Times New Roman" w:cs="Times New Roman"/>
          </w:rPr>
          <w:delText>claims of any</w:delText>
        </w:r>
        <w:r w:rsidRPr="00804C75" w:rsidDel="005542D3">
          <w:rPr>
            <w:rFonts w:ascii="Times New Roman" w:hAnsi="Times New Roman" w:cs="Times New Roman"/>
            <w:spacing w:val="-2"/>
          </w:rPr>
          <w:delText xml:space="preserve"> </w:delText>
        </w:r>
        <w:r w:rsidRPr="00804C75" w:rsidDel="005542D3">
          <w:rPr>
            <w:rFonts w:ascii="Times New Roman" w:hAnsi="Times New Roman" w:cs="Times New Roman"/>
          </w:rPr>
          <w:delText>nature which</w:delText>
        </w:r>
        <w:r w:rsidRPr="00804C75" w:rsidDel="005542D3">
          <w:rPr>
            <w:rFonts w:ascii="Times New Roman" w:hAnsi="Times New Roman" w:cs="Times New Roman"/>
            <w:spacing w:val="-2"/>
          </w:rPr>
          <w:delText xml:space="preserve"> may </w:delText>
        </w:r>
        <w:r w:rsidRPr="00804C75" w:rsidDel="005542D3">
          <w:rPr>
            <w:rFonts w:ascii="Times New Roman" w:hAnsi="Times New Roman" w:cs="Times New Roman"/>
          </w:rPr>
          <w:delText>in</w:delText>
        </w:r>
        <w:r w:rsidRPr="00804C75" w:rsidDel="005542D3">
          <w:rPr>
            <w:rFonts w:ascii="Times New Roman" w:hAnsi="Times New Roman" w:cs="Times New Roman"/>
            <w:spacing w:val="2"/>
          </w:rPr>
          <w:delText xml:space="preserve"> </w:delText>
        </w:r>
        <w:r w:rsidRPr="00804C75" w:rsidDel="005542D3">
          <w:rPr>
            <w:rFonts w:ascii="Times New Roman" w:hAnsi="Times New Roman" w:cs="Times New Roman"/>
          </w:rPr>
          <w:delText>any manner arise out</w:delText>
        </w:r>
        <w:r w:rsidRPr="00804C75" w:rsidDel="005542D3">
          <w:rPr>
            <w:rFonts w:ascii="Times New Roman" w:hAnsi="Times New Roman" w:cs="Times New Roman"/>
            <w:spacing w:val="1"/>
          </w:rPr>
          <w:delText xml:space="preserve"> </w:delText>
        </w:r>
        <w:r w:rsidRPr="00804C75" w:rsidDel="005542D3">
          <w:rPr>
            <w:rFonts w:ascii="Times New Roman" w:hAnsi="Times New Roman" w:cs="Times New Roman"/>
            <w:spacing w:val="-2"/>
          </w:rPr>
          <w:delText>of</w:delText>
        </w:r>
        <w:r w:rsidRPr="00804C75" w:rsidDel="005542D3">
          <w:rPr>
            <w:rFonts w:ascii="Times New Roman" w:hAnsi="Times New Roman" w:cs="Times New Roman"/>
          </w:rPr>
          <w:delText xml:space="preserve"> or</w:delText>
        </w:r>
        <w:r w:rsidRPr="00804C75" w:rsidDel="005542D3">
          <w:rPr>
            <w:rFonts w:ascii="Times New Roman" w:hAnsi="Times New Roman" w:cs="Times New Roman"/>
            <w:spacing w:val="-2"/>
          </w:rPr>
          <w:delText xml:space="preserve"> </w:delText>
        </w:r>
        <w:r w:rsidRPr="00804C75" w:rsidDel="005542D3">
          <w:rPr>
            <w:rFonts w:ascii="Times New Roman" w:hAnsi="Times New Roman" w:cs="Times New Roman"/>
          </w:rPr>
          <w:delText>result</w:delText>
        </w:r>
        <w:r w:rsidRPr="00804C75" w:rsidDel="005542D3">
          <w:rPr>
            <w:rFonts w:ascii="Times New Roman" w:hAnsi="Times New Roman" w:cs="Times New Roman"/>
            <w:spacing w:val="-2"/>
          </w:rPr>
          <w:delText xml:space="preserve"> </w:delText>
        </w:r>
        <w:r w:rsidRPr="00804C75" w:rsidDel="005542D3">
          <w:rPr>
            <w:rFonts w:ascii="Times New Roman" w:hAnsi="Times New Roman" w:cs="Times New Roman"/>
          </w:rPr>
          <w:delText>from</w:delText>
        </w:r>
        <w:r w:rsidRPr="00804C75" w:rsidDel="005542D3">
          <w:rPr>
            <w:rFonts w:ascii="Times New Roman" w:hAnsi="Times New Roman" w:cs="Times New Roman"/>
            <w:spacing w:val="-4"/>
          </w:rPr>
          <w:delText xml:space="preserve"> </w:delText>
        </w:r>
        <w:r w:rsidRPr="00804C75" w:rsidDel="005542D3">
          <w:rPr>
            <w:rFonts w:ascii="Times New Roman" w:hAnsi="Times New Roman" w:cs="Times New Roman"/>
          </w:rPr>
          <w:delText>Contractor’s performance under this</w:delText>
        </w:r>
        <w:r w:rsidRPr="00804C75" w:rsidDel="005542D3">
          <w:rPr>
            <w:rFonts w:ascii="Times New Roman" w:hAnsi="Times New Roman" w:cs="Times New Roman"/>
            <w:spacing w:val="41"/>
          </w:rPr>
          <w:delText xml:space="preserve"> </w:delText>
        </w:r>
        <w:r w:rsidRPr="00804C75" w:rsidDel="005542D3">
          <w:rPr>
            <w:rFonts w:ascii="Times New Roman" w:hAnsi="Times New Roman" w:cs="Times New Roman"/>
          </w:rPr>
          <w:delText>Contract:</w:delText>
        </w:r>
      </w:del>
    </w:p>
    <w:p w14:paraId="172A128A" w14:textId="5CDF5AA8" w:rsidR="00D515C5" w:rsidRPr="00351EEC" w:rsidDel="005542D3" w:rsidRDefault="00D515C5" w:rsidP="00D515C5">
      <w:pPr>
        <w:widowControl w:val="0"/>
        <w:spacing w:before="10" w:after="0" w:line="240" w:lineRule="auto"/>
        <w:rPr>
          <w:del w:id="389" w:author="Author"/>
          <w:rFonts w:ascii="Times New Roman" w:eastAsia="Times New Roman" w:hAnsi="Times New Roman" w:cs="Times New Roman"/>
          <w:sz w:val="21"/>
          <w:szCs w:val="21"/>
        </w:rPr>
      </w:pPr>
    </w:p>
    <w:p w14:paraId="172A128B" w14:textId="14404EF0" w:rsidR="00D515C5" w:rsidRPr="00351EEC" w:rsidDel="005542D3" w:rsidRDefault="00D515C5" w:rsidP="00D515C5">
      <w:pPr>
        <w:widowControl w:val="0"/>
        <w:tabs>
          <w:tab w:val="left" w:pos="822"/>
        </w:tabs>
        <w:spacing w:after="0" w:line="240" w:lineRule="auto"/>
        <w:ind w:left="360" w:right="360"/>
        <w:rPr>
          <w:del w:id="390" w:author="Author"/>
          <w:rFonts w:ascii="Times New Roman" w:hAnsi="Times New Roman" w:cs="Times New Roman"/>
        </w:rPr>
      </w:pPr>
      <w:del w:id="391" w:author="Author">
        <w:r w:rsidDel="005542D3">
          <w:rPr>
            <w:rFonts w:ascii="Times New Roman" w:eastAsia="Times New Roman" w:hAnsi="Times New Roman"/>
            <w:spacing w:val="-1"/>
          </w:rPr>
          <w:delText xml:space="preserve">1.  </w:delText>
        </w:r>
        <w:r w:rsidRPr="00351EEC" w:rsidDel="005542D3">
          <w:rPr>
            <w:rFonts w:ascii="Times New Roman" w:eastAsia="Times New Roman" w:hAnsi="Times New Roman"/>
            <w:spacing w:val="-1"/>
          </w:rPr>
          <w:delText>Commercial</w:delText>
        </w:r>
        <w:r w:rsidRPr="00351EEC" w:rsidDel="005542D3">
          <w:rPr>
            <w:rFonts w:ascii="Times New Roman" w:eastAsia="Times New Roman" w:hAnsi="Times New Roman"/>
            <w:spacing w:val="1"/>
          </w:rPr>
          <w:delText xml:space="preserve"> </w:delText>
        </w:r>
        <w:r w:rsidRPr="00351EEC" w:rsidDel="005542D3">
          <w:rPr>
            <w:rFonts w:ascii="Times New Roman" w:eastAsia="Times New Roman" w:hAnsi="Times New Roman"/>
            <w:spacing w:val="-1"/>
          </w:rPr>
          <w:delText>general</w:delText>
        </w:r>
        <w:r w:rsidRPr="00351EEC" w:rsidDel="005542D3">
          <w:rPr>
            <w:rFonts w:ascii="Times New Roman" w:eastAsia="Times New Roman" w:hAnsi="Times New Roman"/>
            <w:spacing w:val="1"/>
          </w:rPr>
          <w:delText xml:space="preserve"> </w:delText>
        </w:r>
        <w:r w:rsidRPr="00351EEC" w:rsidDel="005542D3">
          <w:rPr>
            <w:rFonts w:ascii="Times New Roman" w:eastAsia="Times New Roman" w:hAnsi="Times New Roman"/>
            <w:spacing w:val="-2"/>
          </w:rPr>
          <w:delText>liability,</w:delText>
        </w:r>
        <w:r w:rsidRPr="00351EEC" w:rsidDel="005542D3">
          <w:rPr>
            <w:rFonts w:ascii="Times New Roman" w:eastAsia="Times New Roman" w:hAnsi="Times New Roman"/>
          </w:rPr>
          <w:delText xml:space="preserve"> </w:delText>
        </w:r>
        <w:r w:rsidRPr="00351EEC" w:rsidDel="005542D3">
          <w:rPr>
            <w:rFonts w:ascii="Times New Roman" w:eastAsia="Times New Roman" w:hAnsi="Times New Roman"/>
            <w:spacing w:val="-1"/>
          </w:rPr>
          <w:delText>including</w:delText>
        </w:r>
        <w:r w:rsidRPr="00351EEC" w:rsidDel="005542D3">
          <w:rPr>
            <w:rFonts w:ascii="Times New Roman" w:eastAsia="Times New Roman" w:hAnsi="Times New Roman"/>
            <w:spacing w:val="-3"/>
          </w:rPr>
          <w:delText xml:space="preserve"> </w:delText>
        </w:r>
        <w:r w:rsidRPr="00351EEC" w:rsidDel="005542D3">
          <w:rPr>
            <w:rFonts w:ascii="Times New Roman" w:eastAsia="Times New Roman" w:hAnsi="Times New Roman"/>
            <w:spacing w:val="-1"/>
          </w:rPr>
          <w:delText>contractual</w:delText>
        </w:r>
        <w:r w:rsidRPr="00351EEC" w:rsidDel="005542D3">
          <w:rPr>
            <w:rFonts w:ascii="Times New Roman" w:eastAsia="Times New Roman" w:hAnsi="Times New Roman"/>
            <w:spacing w:val="1"/>
          </w:rPr>
          <w:delText xml:space="preserve"> </w:delText>
        </w:r>
        <w:r w:rsidRPr="00351EEC" w:rsidDel="005542D3">
          <w:rPr>
            <w:rFonts w:ascii="Times New Roman" w:eastAsia="Times New Roman" w:hAnsi="Times New Roman"/>
            <w:spacing w:val="-1"/>
          </w:rPr>
          <w:delText>coverage,</w:delText>
        </w:r>
        <w:r w:rsidRPr="00351EEC" w:rsidDel="005542D3">
          <w:rPr>
            <w:rFonts w:ascii="Times New Roman" w:eastAsia="Times New Roman" w:hAnsi="Times New Roman"/>
          </w:rPr>
          <w:delText xml:space="preserve"> and </w:delText>
        </w:r>
        <w:r w:rsidRPr="00351EEC" w:rsidDel="005542D3">
          <w:rPr>
            <w:rFonts w:ascii="Times New Roman" w:eastAsia="Times New Roman" w:hAnsi="Times New Roman"/>
            <w:spacing w:val="-1"/>
          </w:rPr>
          <w:delText>products</w:delText>
        </w:r>
        <w:r w:rsidRPr="00351EEC" w:rsidDel="005542D3">
          <w:rPr>
            <w:rFonts w:ascii="Times New Roman" w:eastAsia="Times New Roman" w:hAnsi="Times New Roman"/>
          </w:rPr>
          <w:delText xml:space="preserve"> </w:delText>
        </w:r>
        <w:r w:rsidRPr="00351EEC" w:rsidDel="005542D3">
          <w:rPr>
            <w:rFonts w:ascii="Times New Roman" w:eastAsia="Times New Roman" w:hAnsi="Times New Roman"/>
            <w:spacing w:val="-1"/>
          </w:rPr>
          <w:delText>or</w:delText>
        </w:r>
        <w:r w:rsidDel="005542D3">
          <w:rPr>
            <w:rFonts w:ascii="Times New Roman" w:eastAsia="Times New Roman" w:hAnsi="Times New Roman"/>
            <w:spacing w:val="-1"/>
          </w:rPr>
          <w:delText xml:space="preserve"> </w:delText>
        </w:r>
        <w:r w:rsidRPr="00351EEC" w:rsidDel="005542D3">
          <w:rPr>
            <w:rFonts w:ascii="Times New Roman" w:hAnsi="Times New Roman" w:cs="Times New Roman"/>
          </w:rPr>
          <w:delText>completed operations coverage (if</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applicable), with</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minimum</w:delText>
        </w:r>
        <w:r w:rsidRPr="00351EEC" w:rsidDel="005542D3">
          <w:rPr>
            <w:rFonts w:ascii="Times New Roman" w:hAnsi="Times New Roman" w:cs="Times New Roman"/>
            <w:spacing w:val="-4"/>
          </w:rPr>
          <w:delText xml:space="preserve"> </w:delText>
        </w:r>
        <w:r w:rsidRPr="00351EEC" w:rsidDel="005542D3">
          <w:rPr>
            <w:rFonts w:ascii="Times New Roman" w:hAnsi="Times New Roman" w:cs="Times New Roman"/>
          </w:rPr>
          <w:delText>liability</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limits not</w:delText>
        </w:r>
        <w:r w:rsidRPr="00351EEC" w:rsidDel="005542D3">
          <w:rPr>
            <w:rFonts w:ascii="Times New Roman" w:hAnsi="Times New Roman" w:cs="Times New Roman"/>
            <w:spacing w:val="1"/>
          </w:rPr>
          <w:delText xml:space="preserve"> </w:delText>
        </w:r>
        <w:r w:rsidRPr="00351EEC" w:rsidDel="005542D3">
          <w:rPr>
            <w:rFonts w:ascii="Times New Roman" w:hAnsi="Times New Roman" w:cs="Times New Roman"/>
          </w:rPr>
          <w:delText>less</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than</w:delText>
        </w:r>
        <w:r w:rsidDel="005542D3">
          <w:rPr>
            <w:rFonts w:ascii="Times New Roman" w:hAnsi="Times New Roman" w:cs="Times New Roman"/>
          </w:rPr>
          <w:delText xml:space="preserve"> </w:delText>
        </w:r>
        <w:r w:rsidRPr="00351EEC" w:rsidDel="005542D3">
          <w:rPr>
            <w:rFonts w:ascii="Times New Roman" w:hAnsi="Times New Roman" w:cs="Times New Roman"/>
          </w:rPr>
          <w:delText>$700,000 per</w:delText>
        </w:r>
        <w:r w:rsidRPr="00351EEC" w:rsidDel="005542D3">
          <w:rPr>
            <w:rFonts w:ascii="Times New Roman" w:hAnsi="Times New Roman" w:cs="Times New Roman"/>
            <w:spacing w:val="1"/>
          </w:rPr>
          <w:delText xml:space="preserve"> </w:delText>
        </w:r>
        <w:r w:rsidRPr="00351EEC" w:rsidDel="005542D3">
          <w:rPr>
            <w:rFonts w:ascii="Times New Roman" w:hAnsi="Times New Roman" w:cs="Times New Roman"/>
          </w:rPr>
          <w:delText>person and $5,000,000 per</w:delText>
        </w:r>
        <w:r w:rsidRPr="00351EEC" w:rsidDel="005542D3">
          <w:rPr>
            <w:rFonts w:ascii="Times New Roman" w:hAnsi="Times New Roman" w:cs="Times New Roman"/>
            <w:spacing w:val="1"/>
          </w:rPr>
          <w:delText xml:space="preserve"> </w:delText>
        </w:r>
        <w:r w:rsidRPr="00351EEC" w:rsidDel="005542D3">
          <w:rPr>
            <w:rFonts w:ascii="Times New Roman" w:hAnsi="Times New Roman" w:cs="Times New Roman"/>
          </w:rPr>
          <w:delText>occurrence unless</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additional</w:delText>
        </w:r>
        <w:r w:rsidRPr="00351EEC" w:rsidDel="005542D3">
          <w:rPr>
            <w:rFonts w:ascii="Times New Roman" w:hAnsi="Times New Roman" w:cs="Times New Roman"/>
            <w:spacing w:val="1"/>
          </w:rPr>
          <w:delText xml:space="preserve"> </w:delText>
        </w:r>
        <w:r w:rsidRPr="00351EEC" w:rsidDel="005542D3">
          <w:rPr>
            <w:rFonts w:ascii="Times New Roman" w:hAnsi="Times New Roman" w:cs="Times New Roman"/>
          </w:rPr>
          <w:delText>coverage is</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required by</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the</w:delText>
        </w:r>
        <w:r w:rsidRPr="00351EEC" w:rsidDel="005542D3">
          <w:rPr>
            <w:rFonts w:ascii="Times New Roman" w:hAnsi="Times New Roman" w:cs="Times New Roman"/>
            <w:spacing w:val="45"/>
          </w:rPr>
          <w:delText xml:space="preserve"> </w:delText>
        </w:r>
        <w:r w:rsidRPr="00351EEC" w:rsidDel="005542D3">
          <w:rPr>
            <w:rFonts w:ascii="Times New Roman" w:hAnsi="Times New Roman" w:cs="Times New Roman"/>
          </w:rPr>
          <w:delText>State.</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The State</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is</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to be</w:delText>
        </w:r>
        <w:r w:rsidRPr="00351EEC" w:rsidDel="005542D3">
          <w:rPr>
            <w:rFonts w:ascii="Times New Roman" w:hAnsi="Times New Roman" w:cs="Times New Roman"/>
            <w:spacing w:val="-2"/>
          </w:rPr>
          <w:delText xml:space="preserve"> named</w:delText>
        </w:r>
        <w:r w:rsidRPr="00351EEC" w:rsidDel="005542D3">
          <w:rPr>
            <w:rFonts w:ascii="Times New Roman" w:hAnsi="Times New Roman" w:cs="Times New Roman"/>
          </w:rPr>
          <w:delText xml:space="preserve"> as an additional</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insured on a primary, non-contributory</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basis</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for</w:delText>
        </w:r>
        <w:r w:rsidRPr="00351EEC" w:rsidDel="005542D3">
          <w:rPr>
            <w:rFonts w:ascii="Times New Roman" w:hAnsi="Times New Roman" w:cs="Times New Roman"/>
            <w:spacing w:val="65"/>
          </w:rPr>
          <w:delText xml:space="preserve"> </w:delText>
        </w:r>
        <w:r w:rsidRPr="00351EEC" w:rsidDel="005542D3">
          <w:rPr>
            <w:rFonts w:ascii="Times New Roman" w:hAnsi="Times New Roman" w:cs="Times New Roman"/>
          </w:rPr>
          <w:delText>any</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liability</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arising</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directly</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or indirectly</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 xml:space="preserve">under </w:delText>
        </w:r>
        <w:r w:rsidRPr="00351EEC" w:rsidDel="005542D3">
          <w:rPr>
            <w:rFonts w:ascii="Times New Roman" w:hAnsi="Times New Roman" w:cs="Times New Roman"/>
            <w:spacing w:val="-2"/>
          </w:rPr>
          <w:delText>or</w:delText>
        </w:r>
        <w:r w:rsidRPr="00351EEC" w:rsidDel="005542D3">
          <w:rPr>
            <w:rFonts w:ascii="Times New Roman" w:hAnsi="Times New Roman" w:cs="Times New Roman"/>
          </w:rPr>
          <w:delText xml:space="preserve"> in</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connection with</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this Contract.</w:delText>
        </w:r>
      </w:del>
    </w:p>
    <w:p w14:paraId="172A128C" w14:textId="02211C9E" w:rsidR="00D515C5" w:rsidRPr="00351EEC" w:rsidDel="005542D3" w:rsidRDefault="00D515C5" w:rsidP="00D515C5">
      <w:pPr>
        <w:pStyle w:val="NoSpacing"/>
        <w:ind w:left="720" w:right="360"/>
        <w:rPr>
          <w:del w:id="392" w:author="Author"/>
          <w:rFonts w:ascii="Times New Roman" w:hAnsi="Times New Roman" w:cs="Times New Roman"/>
        </w:rPr>
      </w:pPr>
    </w:p>
    <w:p w14:paraId="172A128D" w14:textId="21F03630" w:rsidR="00D515C5" w:rsidRPr="00351EEC" w:rsidDel="005542D3" w:rsidRDefault="00D515C5" w:rsidP="00D515C5">
      <w:pPr>
        <w:pStyle w:val="NoSpacing"/>
        <w:ind w:left="360" w:right="360"/>
        <w:rPr>
          <w:del w:id="393" w:author="Author"/>
          <w:rFonts w:ascii="Times New Roman" w:hAnsi="Times New Roman" w:cs="Times New Roman"/>
        </w:rPr>
      </w:pPr>
      <w:del w:id="394" w:author="Author">
        <w:r w:rsidDel="005542D3">
          <w:rPr>
            <w:rFonts w:ascii="Times New Roman" w:hAnsi="Times New Roman" w:cs="Times New Roman"/>
          </w:rPr>
          <w:delText xml:space="preserve">2.  </w:delText>
        </w:r>
        <w:r w:rsidRPr="00351EEC" w:rsidDel="005542D3">
          <w:rPr>
            <w:rFonts w:ascii="Times New Roman" w:hAnsi="Times New Roman" w:cs="Times New Roman"/>
          </w:rPr>
          <w:delText>Automobile</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liability</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for</w:delText>
        </w:r>
        <w:r w:rsidRPr="00351EEC" w:rsidDel="005542D3">
          <w:rPr>
            <w:rFonts w:ascii="Times New Roman" w:hAnsi="Times New Roman" w:cs="Times New Roman"/>
            <w:spacing w:val="-4"/>
          </w:rPr>
          <w:delText xml:space="preserve"> </w:delText>
        </w:r>
        <w:r w:rsidRPr="00351EEC" w:rsidDel="005542D3">
          <w:rPr>
            <w:rFonts w:ascii="Times New Roman" w:hAnsi="Times New Roman" w:cs="Times New Roman"/>
          </w:rPr>
          <w:delText xml:space="preserve">owned, non-owned and </w:delText>
        </w:r>
        <w:r w:rsidRPr="00351EEC" w:rsidDel="005542D3">
          <w:rPr>
            <w:rFonts w:ascii="Times New Roman" w:hAnsi="Times New Roman" w:cs="Times New Roman"/>
            <w:spacing w:val="-2"/>
          </w:rPr>
          <w:delText>hired</w:delText>
        </w:r>
        <w:r w:rsidRPr="00351EEC" w:rsidDel="005542D3">
          <w:rPr>
            <w:rFonts w:ascii="Times New Roman" w:hAnsi="Times New Roman" w:cs="Times New Roman"/>
          </w:rPr>
          <w:delText xml:space="preserve"> autos with minimum</w:delText>
        </w:r>
        <w:r w:rsidRPr="00351EEC" w:rsidDel="005542D3">
          <w:rPr>
            <w:rFonts w:ascii="Times New Roman" w:hAnsi="Times New Roman" w:cs="Times New Roman"/>
            <w:spacing w:val="-4"/>
          </w:rPr>
          <w:delText xml:space="preserve"> </w:delText>
        </w:r>
        <w:r w:rsidRPr="00351EEC" w:rsidDel="005542D3">
          <w:rPr>
            <w:rFonts w:ascii="Times New Roman" w:hAnsi="Times New Roman" w:cs="Times New Roman"/>
          </w:rPr>
          <w:delText>liability</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 xml:space="preserve">limits </w:delText>
        </w:r>
        <w:r w:rsidDel="005542D3">
          <w:rPr>
            <w:rFonts w:ascii="Times New Roman" w:hAnsi="Times New Roman" w:cs="Times New Roman"/>
          </w:rPr>
          <w:delText xml:space="preserve">not less than </w:delText>
        </w:r>
        <w:r w:rsidRPr="00351EEC" w:rsidDel="005542D3">
          <w:rPr>
            <w:rFonts w:ascii="Times New Roman" w:hAnsi="Times New Roman" w:cs="Times New Roman"/>
          </w:rPr>
          <w:delText>$700,000 per</w:delText>
        </w:r>
        <w:r w:rsidRPr="00351EEC" w:rsidDel="005542D3">
          <w:rPr>
            <w:rFonts w:ascii="Times New Roman" w:hAnsi="Times New Roman" w:cs="Times New Roman"/>
            <w:spacing w:val="1"/>
          </w:rPr>
          <w:delText xml:space="preserve"> </w:delText>
        </w:r>
        <w:r w:rsidRPr="00351EEC" w:rsidDel="005542D3">
          <w:rPr>
            <w:rFonts w:ascii="Times New Roman" w:hAnsi="Times New Roman" w:cs="Times New Roman"/>
          </w:rPr>
          <w:delText>person and $5,000,000 per</w:delText>
        </w:r>
        <w:r w:rsidRPr="00351EEC" w:rsidDel="005542D3">
          <w:rPr>
            <w:rFonts w:ascii="Times New Roman" w:hAnsi="Times New Roman" w:cs="Times New Roman"/>
            <w:spacing w:val="1"/>
          </w:rPr>
          <w:delText xml:space="preserve"> </w:delText>
        </w:r>
        <w:r w:rsidRPr="00351EEC" w:rsidDel="005542D3">
          <w:rPr>
            <w:rFonts w:ascii="Times New Roman" w:hAnsi="Times New Roman" w:cs="Times New Roman"/>
          </w:rPr>
          <w:delText>occurrence. The State</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is</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 xml:space="preserve">to </w:delText>
        </w:r>
        <w:r w:rsidRPr="00351EEC" w:rsidDel="005542D3">
          <w:rPr>
            <w:rFonts w:ascii="Times New Roman" w:hAnsi="Times New Roman" w:cs="Times New Roman"/>
            <w:spacing w:val="-2"/>
          </w:rPr>
          <w:delText>be</w:delText>
        </w:r>
        <w:r w:rsidRPr="00351EEC" w:rsidDel="005542D3">
          <w:rPr>
            <w:rFonts w:ascii="Times New Roman" w:hAnsi="Times New Roman" w:cs="Times New Roman"/>
          </w:rPr>
          <w:delText xml:space="preserve"> named as an additional</w:delText>
        </w:r>
        <w:r w:rsidRPr="00351EEC" w:rsidDel="005542D3">
          <w:rPr>
            <w:rFonts w:ascii="Times New Roman" w:hAnsi="Times New Roman" w:cs="Times New Roman"/>
            <w:spacing w:val="41"/>
          </w:rPr>
          <w:delText xml:space="preserve"> </w:delText>
        </w:r>
        <w:r w:rsidRPr="00351EEC" w:rsidDel="005542D3">
          <w:rPr>
            <w:rFonts w:ascii="Times New Roman" w:hAnsi="Times New Roman" w:cs="Times New Roman"/>
          </w:rPr>
          <w:delText>insured on a primary, non-contributory</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basis.</w:delText>
        </w:r>
      </w:del>
    </w:p>
    <w:p w14:paraId="172A128E" w14:textId="175B8311" w:rsidR="00D515C5" w:rsidRPr="00351EEC" w:rsidDel="005542D3" w:rsidRDefault="00D515C5" w:rsidP="00D515C5">
      <w:pPr>
        <w:pStyle w:val="NoSpacing"/>
        <w:ind w:left="360" w:right="360"/>
        <w:rPr>
          <w:del w:id="395" w:author="Author"/>
          <w:rFonts w:ascii="Times New Roman" w:hAnsi="Times New Roman" w:cs="Times New Roman"/>
          <w:sz w:val="21"/>
          <w:szCs w:val="21"/>
        </w:rPr>
      </w:pPr>
    </w:p>
    <w:p w14:paraId="172A128F" w14:textId="4EED117A" w:rsidR="00D515C5" w:rsidRPr="00351EEC" w:rsidDel="005542D3" w:rsidRDefault="00D515C5" w:rsidP="00D515C5">
      <w:pPr>
        <w:pStyle w:val="NoSpacing"/>
        <w:ind w:left="360" w:right="360"/>
        <w:rPr>
          <w:del w:id="396" w:author="Author"/>
          <w:rFonts w:ascii="Times New Roman" w:hAnsi="Times New Roman" w:cs="Times New Roman"/>
        </w:rPr>
      </w:pPr>
      <w:del w:id="397" w:author="Author">
        <w:r w:rsidDel="005542D3">
          <w:rPr>
            <w:rFonts w:ascii="Times New Roman" w:hAnsi="Times New Roman" w:cs="Times New Roman"/>
          </w:rPr>
          <w:delText xml:space="preserve">3.  </w:delText>
        </w:r>
        <w:r w:rsidRPr="00351EEC" w:rsidDel="005542D3">
          <w:rPr>
            <w:rFonts w:ascii="Times New Roman" w:hAnsi="Times New Roman" w:cs="Times New Roman"/>
          </w:rPr>
          <w:delText>Errors and Omissions liability</w:delText>
        </w:r>
        <w:r w:rsidRPr="00351EEC" w:rsidDel="005542D3">
          <w:rPr>
            <w:rFonts w:ascii="Times New Roman" w:hAnsi="Times New Roman" w:cs="Times New Roman"/>
            <w:spacing w:val="-6"/>
          </w:rPr>
          <w:delText xml:space="preserve"> </w:delText>
        </w:r>
        <w:r w:rsidRPr="00351EEC" w:rsidDel="005542D3">
          <w:rPr>
            <w:rFonts w:ascii="Times New Roman" w:hAnsi="Times New Roman" w:cs="Times New Roman"/>
          </w:rPr>
          <w:delText>with minimum liability</w:delText>
        </w:r>
        <w:r w:rsidRPr="00351EEC" w:rsidDel="005542D3">
          <w:rPr>
            <w:rFonts w:ascii="Times New Roman" w:hAnsi="Times New Roman" w:cs="Times New Roman"/>
            <w:spacing w:val="-5"/>
          </w:rPr>
          <w:delText xml:space="preserve"> </w:delText>
        </w:r>
        <w:r w:rsidRPr="00351EEC" w:rsidDel="005542D3">
          <w:rPr>
            <w:rFonts w:ascii="Times New Roman" w:hAnsi="Times New Roman" w:cs="Times New Roman"/>
          </w:rPr>
          <w:delText>limits of $1,000,000 per claim and</w:delText>
        </w:r>
        <w:r w:rsidRPr="00351EEC" w:rsidDel="005542D3">
          <w:rPr>
            <w:rFonts w:ascii="Times New Roman" w:hAnsi="Times New Roman" w:cs="Times New Roman"/>
            <w:spacing w:val="27"/>
          </w:rPr>
          <w:delText xml:space="preserve"> </w:delText>
        </w:r>
        <w:r w:rsidRPr="00351EEC" w:rsidDel="005542D3">
          <w:rPr>
            <w:rFonts w:ascii="Times New Roman" w:hAnsi="Times New Roman" w:cs="Times New Roman"/>
          </w:rPr>
          <w:delText>in the aggregate.</w:delText>
        </w:r>
        <w:r w:rsidRPr="00351EEC" w:rsidDel="005542D3">
          <w:rPr>
            <w:rFonts w:ascii="Times New Roman" w:hAnsi="Times New Roman" w:cs="Times New Roman"/>
            <w:sz w:val="24"/>
          </w:rPr>
          <w:delText xml:space="preserve"> </w:delText>
        </w:r>
        <w:r w:rsidDel="005542D3">
          <w:rPr>
            <w:rFonts w:ascii="Times New Roman" w:hAnsi="Times New Roman" w:cs="Times New Roman"/>
            <w:sz w:val="24"/>
          </w:rPr>
          <w:delText xml:space="preserve"> </w:delText>
        </w:r>
        <w:r w:rsidRPr="00351EEC" w:rsidDel="005542D3">
          <w:rPr>
            <w:rFonts w:ascii="Times New Roman" w:hAnsi="Times New Roman" w:cs="Times New Roman"/>
          </w:rPr>
          <w:delText>Coverage for</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the benefit</w:delText>
        </w:r>
        <w:r w:rsidRPr="00351EEC" w:rsidDel="005542D3">
          <w:rPr>
            <w:rFonts w:ascii="Times New Roman" w:hAnsi="Times New Roman" w:cs="Times New Roman"/>
            <w:spacing w:val="1"/>
          </w:rPr>
          <w:delText xml:space="preserve"> </w:delText>
        </w:r>
        <w:r w:rsidRPr="00351EEC" w:rsidDel="005542D3">
          <w:rPr>
            <w:rFonts w:ascii="Times New Roman" w:hAnsi="Times New Roman" w:cs="Times New Roman"/>
            <w:spacing w:val="-2"/>
          </w:rPr>
          <w:delText>of</w:delText>
        </w:r>
        <w:r w:rsidRPr="00351EEC" w:rsidDel="005542D3">
          <w:rPr>
            <w:rFonts w:ascii="Times New Roman" w:hAnsi="Times New Roman" w:cs="Times New Roman"/>
          </w:rPr>
          <w:delText xml:space="preserve"> the State</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shall</w:delText>
        </w:r>
        <w:r w:rsidRPr="00351EEC" w:rsidDel="005542D3">
          <w:rPr>
            <w:rFonts w:ascii="Times New Roman" w:hAnsi="Times New Roman" w:cs="Times New Roman"/>
            <w:spacing w:val="1"/>
          </w:rPr>
          <w:delText xml:space="preserve"> </w:delText>
        </w:r>
        <w:r w:rsidRPr="00351EEC" w:rsidDel="005542D3">
          <w:rPr>
            <w:rFonts w:ascii="Times New Roman" w:hAnsi="Times New Roman" w:cs="Times New Roman"/>
          </w:rPr>
          <w:delText>continue</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for a period</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of two</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(2) years</w:delText>
        </w:r>
        <w:r w:rsidRPr="00351EEC" w:rsidDel="005542D3">
          <w:rPr>
            <w:rFonts w:ascii="Times New Roman" w:hAnsi="Times New Roman" w:cs="Times New Roman"/>
            <w:spacing w:val="51"/>
          </w:rPr>
          <w:delText xml:space="preserve"> </w:delText>
        </w:r>
        <w:r w:rsidRPr="00351EEC" w:rsidDel="005542D3">
          <w:rPr>
            <w:rFonts w:ascii="Times New Roman" w:hAnsi="Times New Roman" w:cs="Times New Roman"/>
          </w:rPr>
          <w:delText>after</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the date of</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service provided under this Contract.</w:delText>
        </w:r>
      </w:del>
    </w:p>
    <w:p w14:paraId="172A1290" w14:textId="77C4486A" w:rsidR="00D515C5" w:rsidRPr="00351EEC" w:rsidDel="005542D3" w:rsidRDefault="00D515C5" w:rsidP="00D515C5">
      <w:pPr>
        <w:pStyle w:val="NoSpacing"/>
        <w:ind w:left="360" w:right="360"/>
        <w:rPr>
          <w:del w:id="398" w:author="Author"/>
          <w:rFonts w:ascii="Times New Roman" w:hAnsi="Times New Roman" w:cs="Times New Roman"/>
          <w:sz w:val="21"/>
          <w:szCs w:val="21"/>
        </w:rPr>
      </w:pPr>
    </w:p>
    <w:p w14:paraId="172A1291" w14:textId="039EC3CE" w:rsidR="00D515C5" w:rsidRPr="00351EEC" w:rsidDel="005542D3" w:rsidRDefault="00D515C5" w:rsidP="00D515C5">
      <w:pPr>
        <w:pStyle w:val="NoSpacing"/>
        <w:ind w:left="360" w:right="360"/>
        <w:rPr>
          <w:del w:id="399" w:author="Author"/>
          <w:rFonts w:ascii="Times New Roman" w:hAnsi="Times New Roman" w:cs="Times New Roman"/>
        </w:rPr>
      </w:pPr>
      <w:del w:id="400" w:author="Author">
        <w:r w:rsidDel="005542D3">
          <w:rPr>
            <w:rFonts w:ascii="Times New Roman" w:hAnsi="Times New Roman" w:cs="Times New Roman"/>
          </w:rPr>
          <w:delText xml:space="preserve">4.  </w:delText>
        </w:r>
        <w:r w:rsidRPr="00351EEC" w:rsidDel="005542D3">
          <w:rPr>
            <w:rFonts w:ascii="Times New Roman" w:hAnsi="Times New Roman" w:cs="Times New Roman"/>
          </w:rPr>
          <w:delText>Fiduciary</w:delText>
        </w:r>
        <w:r w:rsidRPr="00351EEC" w:rsidDel="005542D3">
          <w:rPr>
            <w:rFonts w:ascii="Times New Roman" w:hAnsi="Times New Roman" w:cs="Times New Roman"/>
            <w:spacing w:val="-3"/>
          </w:rPr>
          <w:delText xml:space="preserve"> </w:delText>
        </w:r>
        <w:r w:rsidDel="005542D3">
          <w:rPr>
            <w:rFonts w:ascii="Times New Roman" w:hAnsi="Times New Roman" w:cs="Times New Roman"/>
          </w:rPr>
          <w:delText>l</w:delText>
        </w:r>
        <w:r w:rsidRPr="00351EEC" w:rsidDel="005542D3">
          <w:rPr>
            <w:rFonts w:ascii="Times New Roman" w:hAnsi="Times New Roman" w:cs="Times New Roman"/>
          </w:rPr>
          <w:delText>iability</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if the Contractor</w:delText>
        </w:r>
      </w:del>
      <w:ins w:id="401" w:author="Author">
        <w:del w:id="402" w:author="Author">
          <w:r w:rsidR="00D4355F" w:rsidDel="005542D3">
            <w:rPr>
              <w:rFonts w:ascii="Times New Roman" w:hAnsi="Times New Roman" w:cs="Times New Roman"/>
            </w:rPr>
            <w:delText>Delta Dental</w:delText>
          </w:r>
        </w:del>
      </w:ins>
      <w:del w:id="403" w:author="Author">
        <w:r w:rsidRPr="00351EEC" w:rsidDel="005542D3">
          <w:rPr>
            <w:rFonts w:ascii="Times New Roman" w:hAnsi="Times New Roman" w:cs="Times New Roman"/>
          </w:rPr>
          <w:delText xml:space="preserve"> is responsible for the management</w:delText>
        </w:r>
        <w:r w:rsidRPr="00351EEC" w:rsidDel="005542D3">
          <w:rPr>
            <w:rFonts w:ascii="Times New Roman" w:hAnsi="Times New Roman" w:cs="Times New Roman"/>
            <w:spacing w:val="1"/>
          </w:rPr>
          <w:delText xml:space="preserve"> </w:delText>
        </w:r>
        <w:r w:rsidRPr="00351EEC" w:rsidDel="005542D3">
          <w:rPr>
            <w:rFonts w:ascii="Times New Roman" w:hAnsi="Times New Roman" w:cs="Times New Roman"/>
          </w:rPr>
          <w:delText>and oversight</w:delText>
        </w:r>
        <w:r w:rsidRPr="00351EEC" w:rsidDel="005542D3">
          <w:rPr>
            <w:rFonts w:ascii="Times New Roman" w:hAnsi="Times New Roman" w:cs="Times New Roman"/>
            <w:spacing w:val="1"/>
          </w:rPr>
          <w:delText xml:space="preserve"> </w:delText>
        </w:r>
        <w:r w:rsidRPr="00351EEC" w:rsidDel="005542D3">
          <w:rPr>
            <w:rFonts w:ascii="Times New Roman" w:hAnsi="Times New Roman" w:cs="Times New Roman"/>
          </w:rPr>
          <w:delText>of</w:delText>
        </w:r>
        <w:r w:rsidRPr="00351EEC" w:rsidDel="005542D3">
          <w:rPr>
            <w:rFonts w:ascii="Times New Roman" w:hAnsi="Times New Roman" w:cs="Times New Roman"/>
            <w:spacing w:val="53"/>
          </w:rPr>
          <w:delText xml:space="preserve"> </w:delText>
        </w:r>
        <w:r w:rsidRPr="00351EEC" w:rsidDel="005542D3">
          <w:rPr>
            <w:rFonts w:ascii="Times New Roman" w:hAnsi="Times New Roman" w:cs="Times New Roman"/>
          </w:rPr>
          <w:delText>various</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employee benefit</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plans and programs such</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as pensions, profit-sharing</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and</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savings, among</w:delText>
        </w:r>
        <w:r w:rsidDel="005542D3">
          <w:rPr>
            <w:rFonts w:ascii="Times New Roman" w:hAnsi="Times New Roman" w:cs="Times New Roman"/>
          </w:rPr>
          <w:delText xml:space="preserve"> </w:delText>
        </w:r>
        <w:r w:rsidRPr="00351EEC" w:rsidDel="005542D3">
          <w:rPr>
            <w:rFonts w:ascii="Times New Roman" w:hAnsi="Times New Roman" w:cs="Times New Roman"/>
          </w:rPr>
          <w:delText>others with limits no less</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than $700,000</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per cause of action and $5,000,000</w:delText>
        </w:r>
        <w:r w:rsidDel="005542D3">
          <w:rPr>
            <w:rFonts w:ascii="Times New Roman" w:hAnsi="Times New Roman" w:cs="Times New Roman"/>
          </w:rPr>
          <w:delText xml:space="preserve"> in the aggregate.</w:delText>
        </w:r>
      </w:del>
    </w:p>
    <w:p w14:paraId="172A1292" w14:textId="7CCA6A48" w:rsidR="00D515C5" w:rsidRPr="00351EEC" w:rsidDel="005542D3" w:rsidRDefault="00D515C5" w:rsidP="00D515C5">
      <w:pPr>
        <w:pStyle w:val="NoSpacing"/>
        <w:ind w:left="360" w:right="360"/>
        <w:rPr>
          <w:del w:id="404" w:author="Author"/>
          <w:rFonts w:ascii="Times New Roman" w:hAnsi="Times New Roman" w:cs="Times New Roman"/>
          <w:sz w:val="21"/>
          <w:szCs w:val="21"/>
        </w:rPr>
      </w:pPr>
    </w:p>
    <w:p w14:paraId="172A1293" w14:textId="1168E045" w:rsidR="00D515C5" w:rsidRPr="00351EEC" w:rsidDel="005542D3" w:rsidRDefault="00D515C5" w:rsidP="00D515C5">
      <w:pPr>
        <w:pStyle w:val="NoSpacing"/>
        <w:ind w:left="360" w:right="360"/>
        <w:rPr>
          <w:del w:id="405" w:author="Author"/>
          <w:rFonts w:ascii="Times New Roman" w:hAnsi="Times New Roman" w:cs="Times New Roman"/>
        </w:rPr>
      </w:pPr>
      <w:del w:id="406" w:author="Author">
        <w:r w:rsidDel="005542D3">
          <w:rPr>
            <w:rFonts w:ascii="Times New Roman" w:hAnsi="Times New Roman" w:cs="Times New Roman"/>
          </w:rPr>
          <w:delText xml:space="preserve">5.  </w:delText>
        </w:r>
        <w:r w:rsidRPr="00351EEC" w:rsidDel="005542D3">
          <w:rPr>
            <w:rFonts w:ascii="Times New Roman" w:hAnsi="Times New Roman" w:cs="Times New Roman"/>
          </w:rPr>
          <w:delText>Valuable</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Papers</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 xml:space="preserve">coverage, </w:delText>
        </w:r>
        <w:r w:rsidRPr="00351EEC" w:rsidDel="005542D3">
          <w:rPr>
            <w:rFonts w:ascii="Times New Roman" w:hAnsi="Times New Roman" w:cs="Times New Roman"/>
            <w:spacing w:val="1"/>
          </w:rPr>
          <w:delText xml:space="preserve">if applicable, with </w:delText>
        </w:r>
        <w:r w:rsidRPr="00351EEC" w:rsidDel="005542D3">
          <w:rPr>
            <w:rFonts w:ascii="Times New Roman" w:hAnsi="Times New Roman" w:cs="Times New Roman"/>
          </w:rPr>
          <w:delText>an Inland Marine</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Policy</w:delText>
        </w:r>
        <w:r w:rsidRPr="00351EEC" w:rsidDel="005542D3">
          <w:rPr>
            <w:rFonts w:ascii="Times New Roman" w:hAnsi="Times New Roman" w:cs="Times New Roman"/>
            <w:spacing w:val="1"/>
          </w:rPr>
          <w:delText xml:space="preserve"> </w:delText>
        </w:r>
        <w:r w:rsidRPr="00351EEC" w:rsidDel="005542D3">
          <w:rPr>
            <w:rFonts w:ascii="Times New Roman" w:hAnsi="Times New Roman" w:cs="Times New Roman"/>
          </w:rPr>
          <w:delText>Insurance with limits sufficient</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to pay</w:delText>
        </w:r>
        <w:r w:rsidRPr="00351EEC" w:rsidDel="005542D3">
          <w:rPr>
            <w:rFonts w:ascii="Times New Roman" w:hAnsi="Times New Roman" w:cs="Times New Roman"/>
            <w:spacing w:val="-2"/>
          </w:rPr>
          <w:delText xml:space="preserve"> </w:delText>
        </w:r>
        <w:r w:rsidRPr="00351EEC" w:rsidDel="005542D3">
          <w:rPr>
            <w:rFonts w:ascii="Times New Roman" w:hAnsi="Times New Roman" w:cs="Times New Roman"/>
          </w:rPr>
          <w:delText>for the re-creation and reconstruction</w:delText>
        </w:r>
        <w:r w:rsidRPr="00351EEC" w:rsidDel="005542D3">
          <w:rPr>
            <w:rFonts w:ascii="Times New Roman" w:hAnsi="Times New Roman" w:cs="Times New Roman"/>
            <w:spacing w:val="63"/>
          </w:rPr>
          <w:delText xml:space="preserve"> </w:delText>
        </w:r>
        <w:r w:rsidRPr="00351EEC" w:rsidDel="005542D3">
          <w:rPr>
            <w:rFonts w:ascii="Times New Roman" w:hAnsi="Times New Roman" w:cs="Times New Roman"/>
          </w:rPr>
          <w:delText>of such records.</w:delText>
        </w:r>
      </w:del>
    </w:p>
    <w:p w14:paraId="172A1294" w14:textId="7F706C1D" w:rsidR="00D515C5" w:rsidRPr="00351EEC" w:rsidDel="005542D3" w:rsidRDefault="00D515C5" w:rsidP="00D515C5">
      <w:pPr>
        <w:pStyle w:val="NoSpacing"/>
        <w:ind w:left="360" w:right="360"/>
        <w:rPr>
          <w:del w:id="407" w:author="Author"/>
          <w:rFonts w:ascii="Times New Roman" w:hAnsi="Times New Roman" w:cs="Times New Roman"/>
          <w:sz w:val="21"/>
          <w:szCs w:val="21"/>
        </w:rPr>
      </w:pPr>
    </w:p>
    <w:p w14:paraId="172A1295" w14:textId="62EEFC78" w:rsidR="00D515C5" w:rsidRPr="00351EEC" w:rsidDel="005542D3" w:rsidRDefault="00D515C5" w:rsidP="00D515C5">
      <w:pPr>
        <w:pStyle w:val="NoSpacing"/>
        <w:ind w:left="360" w:right="360"/>
        <w:rPr>
          <w:del w:id="408" w:author="Author"/>
          <w:rFonts w:ascii="Times New Roman" w:hAnsi="Times New Roman" w:cs="Times New Roman"/>
        </w:rPr>
      </w:pPr>
      <w:del w:id="409" w:author="Author">
        <w:r w:rsidDel="005542D3">
          <w:rPr>
            <w:rFonts w:ascii="Times New Roman" w:hAnsi="Times New Roman" w:cs="Times New Roman"/>
          </w:rPr>
          <w:delText xml:space="preserve">6.  </w:delText>
        </w:r>
        <w:r w:rsidRPr="00351EEC" w:rsidDel="005542D3">
          <w:rPr>
            <w:rFonts w:ascii="Times New Roman" w:hAnsi="Times New Roman" w:cs="Times New Roman"/>
          </w:rPr>
          <w:delText>Surety</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spacing w:val="-2"/>
          </w:rPr>
          <w:delText>or</w:delText>
        </w:r>
        <w:r w:rsidRPr="00351EEC" w:rsidDel="005542D3">
          <w:rPr>
            <w:rFonts w:ascii="Times New Roman" w:hAnsi="Times New Roman" w:cs="Times New Roman"/>
          </w:rPr>
          <w:delText xml:space="preserve"> Fidelity</w:delText>
        </w:r>
        <w:r w:rsidRPr="00351EEC" w:rsidDel="005542D3">
          <w:rPr>
            <w:rFonts w:ascii="Times New Roman" w:hAnsi="Times New Roman" w:cs="Times New Roman"/>
            <w:spacing w:val="-3"/>
          </w:rPr>
          <w:delText xml:space="preserve"> </w:delText>
        </w:r>
        <w:r w:rsidRPr="00351EEC" w:rsidDel="005542D3">
          <w:rPr>
            <w:rFonts w:ascii="Times New Roman" w:hAnsi="Times New Roman" w:cs="Times New Roman"/>
          </w:rPr>
          <w:delText>Bond(s)</w:delText>
        </w:r>
        <w:r w:rsidRPr="00351EEC" w:rsidDel="005542D3">
          <w:rPr>
            <w:rFonts w:ascii="Times New Roman" w:hAnsi="Times New Roman" w:cs="Times New Roman"/>
            <w:spacing w:val="1"/>
          </w:rPr>
          <w:delText xml:space="preserve"> </w:delText>
        </w:r>
        <w:r w:rsidDel="005542D3">
          <w:rPr>
            <w:rFonts w:ascii="Times New Roman" w:hAnsi="Times New Roman" w:cs="Times New Roman"/>
          </w:rPr>
          <w:delText>if required by statute or by the agency</w:delText>
        </w:r>
        <w:r w:rsidRPr="00351EEC" w:rsidDel="005542D3">
          <w:rPr>
            <w:rFonts w:ascii="Times New Roman" w:hAnsi="Times New Roman" w:cs="Times New Roman"/>
          </w:rPr>
          <w:delText>.</w:delText>
        </w:r>
      </w:del>
    </w:p>
    <w:p w14:paraId="172A1296" w14:textId="05586628" w:rsidR="00D515C5" w:rsidRPr="00351EEC" w:rsidDel="005542D3" w:rsidRDefault="00D515C5" w:rsidP="00D515C5">
      <w:pPr>
        <w:pStyle w:val="NoSpacing"/>
        <w:ind w:left="360" w:right="360"/>
        <w:rPr>
          <w:del w:id="410" w:author="Author"/>
          <w:rFonts w:ascii="Times New Roman" w:hAnsi="Times New Roman" w:cs="Times New Roman"/>
        </w:rPr>
      </w:pPr>
    </w:p>
    <w:p w14:paraId="172A1297" w14:textId="5D6505E4" w:rsidR="00D515C5" w:rsidRPr="00351EEC" w:rsidDel="005542D3" w:rsidRDefault="00D515C5" w:rsidP="00D515C5">
      <w:pPr>
        <w:pStyle w:val="NoSpacing"/>
        <w:ind w:left="360" w:right="360"/>
        <w:rPr>
          <w:del w:id="411" w:author="Author"/>
          <w:rFonts w:ascii="Times New Roman" w:hAnsi="Times New Roman" w:cs="Times New Roman"/>
        </w:rPr>
      </w:pPr>
      <w:del w:id="412" w:author="Author">
        <w:r w:rsidRPr="00351EEC" w:rsidDel="005542D3">
          <w:rPr>
            <w:rFonts w:ascii="Times New Roman" w:hAnsi="Times New Roman" w:cs="Times New Roman"/>
          </w:rPr>
          <w:delText xml:space="preserve">7.  </w:delText>
        </w:r>
        <w:r w:rsidDel="005542D3">
          <w:rPr>
            <w:rFonts w:ascii="Times New Roman" w:hAnsi="Times New Roman" w:cs="Times New Roman"/>
          </w:rPr>
          <w:delText xml:space="preserve"> Cyber Liability addressing risks associated with </w:delText>
        </w:r>
        <w:r w:rsidRPr="00351EEC" w:rsidDel="005542D3">
          <w:rPr>
            <w:rFonts w:ascii="Times New Roman" w:hAnsi="Times New Roman" w:cs="Times New Roman"/>
          </w:rPr>
          <w:delText>electronic transmissions, the internet, networks and informational assets, and having limits of no less th</w:delText>
        </w:r>
        <w:r w:rsidDel="005542D3">
          <w:rPr>
            <w:rFonts w:ascii="Times New Roman" w:hAnsi="Times New Roman" w:cs="Times New Roman"/>
          </w:rPr>
          <w:delText xml:space="preserve">an $700,000 per occurrence and $5,000,000 in the aggregate. </w:delText>
        </w:r>
      </w:del>
    </w:p>
    <w:p w14:paraId="172A1298" w14:textId="079FDA9E" w:rsidR="00D515C5" w:rsidDel="005542D3" w:rsidRDefault="00D515C5" w:rsidP="00D515C5">
      <w:pPr>
        <w:pStyle w:val="NoSpacing"/>
        <w:rPr>
          <w:del w:id="413" w:author="Author"/>
          <w:rFonts w:ascii="Times New Roman" w:hAnsi="Times New Roman" w:cs="Times New Roman"/>
        </w:rPr>
      </w:pPr>
    </w:p>
    <w:p w14:paraId="172A1299" w14:textId="7CDD5985" w:rsidR="00D515C5" w:rsidRPr="00D515C5" w:rsidDel="005542D3" w:rsidRDefault="00D515C5" w:rsidP="00D515C5">
      <w:pPr>
        <w:pStyle w:val="NoSpacing"/>
        <w:rPr>
          <w:del w:id="414" w:author="Author"/>
          <w:rFonts w:ascii="Times New Roman" w:hAnsi="Times New Roman" w:cs="Times New Roman"/>
        </w:rPr>
      </w:pPr>
      <w:del w:id="415" w:author="Author">
        <w:r w:rsidRPr="00D515C5" w:rsidDel="005542D3">
          <w:rPr>
            <w:rFonts w:ascii="Times New Roman" w:hAnsi="Times New Roman" w:cs="Times New Roman"/>
          </w:rPr>
          <w:delText>The Contractor</w:delText>
        </w:r>
      </w:del>
      <w:ins w:id="416" w:author="Author">
        <w:del w:id="417" w:author="Author">
          <w:r w:rsidR="00D4355F" w:rsidDel="005542D3">
            <w:rPr>
              <w:rFonts w:ascii="Times New Roman" w:hAnsi="Times New Roman" w:cs="Times New Roman"/>
            </w:rPr>
            <w:delText>Delta Dental</w:delText>
          </w:r>
        </w:del>
      </w:ins>
      <w:del w:id="418" w:author="Author">
        <w:r w:rsidRPr="00D515C5" w:rsidDel="005542D3">
          <w:rPr>
            <w:rFonts w:ascii="Times New Roman" w:hAnsi="Times New Roman" w:cs="Times New Roman"/>
          </w:rPr>
          <w:delText xml:space="preserve"> shall</w:delText>
        </w:r>
        <w:r w:rsidRPr="00D515C5" w:rsidDel="005542D3">
          <w:rPr>
            <w:rFonts w:ascii="Times New Roman" w:hAnsi="Times New Roman" w:cs="Times New Roman"/>
            <w:spacing w:val="1"/>
          </w:rPr>
          <w:delText xml:space="preserve"> </w:delText>
        </w:r>
        <w:r w:rsidRPr="00D515C5" w:rsidDel="005542D3">
          <w:rPr>
            <w:rFonts w:ascii="Times New Roman" w:hAnsi="Times New Roman" w:cs="Times New Roman"/>
            <w:spacing w:val="-2"/>
          </w:rPr>
          <w:delText>provide</w:delText>
        </w:r>
        <w:r w:rsidRPr="00D515C5" w:rsidDel="005542D3">
          <w:rPr>
            <w:rFonts w:ascii="Times New Roman" w:hAnsi="Times New Roman" w:cs="Times New Roman"/>
          </w:rPr>
          <w:delText xml:space="preserve"> proof of</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such</w:delText>
        </w:r>
        <w:r w:rsidRPr="00D515C5" w:rsidDel="005542D3">
          <w:rPr>
            <w:rFonts w:ascii="Times New Roman" w:hAnsi="Times New Roman" w:cs="Times New Roman"/>
            <w:spacing w:val="-3"/>
          </w:rPr>
          <w:delText xml:space="preserve"> </w:delText>
        </w:r>
        <w:r w:rsidRPr="00D515C5" w:rsidDel="005542D3">
          <w:rPr>
            <w:rFonts w:ascii="Times New Roman" w:hAnsi="Times New Roman" w:cs="Times New Roman"/>
          </w:rPr>
          <w:delText>insurance coverage by</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tendering</w:delText>
        </w:r>
        <w:r w:rsidRPr="00D515C5" w:rsidDel="005542D3">
          <w:rPr>
            <w:rFonts w:ascii="Times New Roman" w:hAnsi="Times New Roman" w:cs="Times New Roman"/>
            <w:spacing w:val="-3"/>
          </w:rPr>
          <w:delText xml:space="preserve"> </w:delText>
        </w:r>
        <w:r w:rsidRPr="00D515C5" w:rsidDel="005542D3">
          <w:rPr>
            <w:rFonts w:ascii="Times New Roman" w:hAnsi="Times New Roman" w:cs="Times New Roman"/>
          </w:rPr>
          <w:delText>to the undersigned</w:delText>
        </w:r>
        <w:r w:rsidRPr="00D515C5" w:rsidDel="005542D3">
          <w:rPr>
            <w:rFonts w:ascii="Times New Roman" w:hAnsi="Times New Roman" w:cs="Times New Roman"/>
            <w:spacing w:val="61"/>
          </w:rPr>
          <w:delText xml:space="preserve"> </w:delText>
        </w:r>
        <w:r w:rsidRPr="00D515C5" w:rsidDel="005542D3">
          <w:rPr>
            <w:rFonts w:ascii="Times New Roman" w:hAnsi="Times New Roman" w:cs="Times New Roman"/>
          </w:rPr>
          <w:delText>State representative a certificate of insurance prior</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to</w:delText>
        </w:r>
        <w:r w:rsidRPr="00D515C5" w:rsidDel="005542D3">
          <w:rPr>
            <w:rFonts w:ascii="Times New Roman" w:hAnsi="Times New Roman" w:cs="Times New Roman"/>
            <w:spacing w:val="-3"/>
          </w:rPr>
          <w:delText xml:space="preserve"> </w:delText>
        </w:r>
        <w:r w:rsidRPr="00D515C5" w:rsidDel="005542D3">
          <w:rPr>
            <w:rFonts w:ascii="Times New Roman" w:hAnsi="Times New Roman" w:cs="Times New Roman"/>
          </w:rPr>
          <w:delText>the commencement</w:delText>
        </w:r>
        <w:r w:rsidRPr="00D515C5" w:rsidDel="005542D3">
          <w:rPr>
            <w:rFonts w:ascii="Times New Roman" w:hAnsi="Times New Roman" w:cs="Times New Roman"/>
            <w:spacing w:val="1"/>
          </w:rPr>
          <w:delText xml:space="preserve"> </w:delText>
        </w:r>
        <w:r w:rsidRPr="00D515C5" w:rsidDel="005542D3">
          <w:rPr>
            <w:rFonts w:ascii="Times New Roman" w:hAnsi="Times New Roman" w:cs="Times New Roman"/>
          </w:rPr>
          <w:delText>of</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this</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Contract</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and</w:delText>
        </w:r>
        <w:r w:rsidRPr="00D515C5" w:rsidDel="005542D3">
          <w:rPr>
            <w:rFonts w:ascii="Times New Roman" w:hAnsi="Times New Roman" w:cs="Times New Roman"/>
            <w:spacing w:val="45"/>
          </w:rPr>
          <w:delText xml:space="preserve"> </w:delText>
        </w:r>
        <w:r w:rsidRPr="00D515C5" w:rsidDel="005542D3">
          <w:rPr>
            <w:rFonts w:ascii="Times New Roman" w:hAnsi="Times New Roman" w:cs="Times New Roman"/>
          </w:rPr>
          <w:delText>proof</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of workers’</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compensation</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coverage meeting</w:delText>
        </w:r>
        <w:r w:rsidRPr="00D515C5" w:rsidDel="005542D3">
          <w:rPr>
            <w:rFonts w:ascii="Times New Roman" w:hAnsi="Times New Roman" w:cs="Times New Roman"/>
            <w:spacing w:val="-3"/>
          </w:rPr>
          <w:delText xml:space="preserve"> </w:delText>
        </w:r>
        <w:r w:rsidRPr="00D515C5" w:rsidDel="005542D3">
          <w:rPr>
            <w:rFonts w:ascii="Times New Roman" w:hAnsi="Times New Roman" w:cs="Times New Roman"/>
          </w:rPr>
          <w:delText>all</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statutory</w:delText>
        </w:r>
        <w:r w:rsidRPr="00D515C5" w:rsidDel="005542D3">
          <w:rPr>
            <w:rFonts w:ascii="Times New Roman" w:hAnsi="Times New Roman" w:cs="Times New Roman"/>
            <w:spacing w:val="-3"/>
          </w:rPr>
          <w:delText xml:space="preserve"> </w:delText>
        </w:r>
        <w:r w:rsidRPr="00D515C5" w:rsidDel="005542D3">
          <w:rPr>
            <w:rFonts w:ascii="Times New Roman" w:hAnsi="Times New Roman" w:cs="Times New Roman"/>
          </w:rPr>
          <w:delText>requirements of IC §</w:delText>
        </w:r>
        <w:r w:rsidDel="005542D3">
          <w:rPr>
            <w:rFonts w:ascii="Times New Roman" w:hAnsi="Times New Roman" w:cs="Times New Roman"/>
          </w:rPr>
          <w:delText xml:space="preserve"> </w:delText>
        </w:r>
        <w:r w:rsidRPr="00D515C5" w:rsidDel="005542D3">
          <w:rPr>
            <w:rFonts w:ascii="Times New Roman" w:hAnsi="Times New Roman" w:cs="Times New Roman"/>
          </w:rPr>
          <w:delText xml:space="preserve">22-3-2. </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spacing w:val="-2"/>
          </w:rPr>
          <w:delText>In</w:delText>
        </w:r>
        <w:r w:rsidRPr="00D515C5" w:rsidDel="005542D3">
          <w:rPr>
            <w:rFonts w:ascii="Times New Roman" w:hAnsi="Times New Roman" w:cs="Times New Roman"/>
            <w:spacing w:val="55"/>
          </w:rPr>
          <w:delText xml:space="preserve"> </w:delText>
        </w:r>
        <w:r w:rsidRPr="00D515C5" w:rsidDel="005542D3">
          <w:rPr>
            <w:rFonts w:ascii="Times New Roman" w:hAnsi="Times New Roman" w:cs="Times New Roman"/>
          </w:rPr>
          <w:delText xml:space="preserve">addition, proof </w:delText>
        </w:r>
        <w:r w:rsidRPr="00D515C5" w:rsidDel="005542D3">
          <w:rPr>
            <w:rFonts w:ascii="Times New Roman" w:hAnsi="Times New Roman" w:cs="Times New Roman"/>
            <w:spacing w:val="-2"/>
          </w:rPr>
          <w:delText>of</w:delText>
        </w:r>
        <w:r w:rsidRPr="00D515C5" w:rsidDel="005542D3">
          <w:rPr>
            <w:rFonts w:ascii="Times New Roman" w:hAnsi="Times New Roman" w:cs="Times New Roman"/>
          </w:rPr>
          <w:delText xml:space="preserve"> an</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“all</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states</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endorsement”</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covering</w:delText>
        </w:r>
        <w:r w:rsidRPr="00D515C5" w:rsidDel="005542D3">
          <w:rPr>
            <w:rFonts w:ascii="Times New Roman" w:hAnsi="Times New Roman" w:cs="Times New Roman"/>
            <w:spacing w:val="-3"/>
          </w:rPr>
          <w:delText xml:space="preserve"> </w:delText>
        </w:r>
        <w:r w:rsidRPr="00D515C5" w:rsidDel="005542D3">
          <w:rPr>
            <w:rFonts w:ascii="Times New Roman" w:hAnsi="Times New Roman" w:cs="Times New Roman"/>
          </w:rPr>
          <w:delText>claims occurring</w:delText>
        </w:r>
        <w:r w:rsidRPr="00D515C5" w:rsidDel="005542D3">
          <w:rPr>
            <w:rFonts w:ascii="Times New Roman" w:hAnsi="Times New Roman" w:cs="Times New Roman"/>
            <w:spacing w:val="-3"/>
          </w:rPr>
          <w:delText xml:space="preserve"> </w:delText>
        </w:r>
        <w:r w:rsidRPr="00D515C5" w:rsidDel="005542D3">
          <w:rPr>
            <w:rFonts w:ascii="Times New Roman" w:hAnsi="Times New Roman" w:cs="Times New Roman"/>
          </w:rPr>
          <w:delText xml:space="preserve">outside </w:delText>
        </w:r>
        <w:r w:rsidRPr="00D515C5" w:rsidDel="005542D3">
          <w:rPr>
            <w:rFonts w:ascii="Times New Roman" w:hAnsi="Times New Roman" w:cs="Times New Roman"/>
            <w:spacing w:val="-2"/>
          </w:rPr>
          <w:delText>the</w:delText>
        </w:r>
        <w:r w:rsidRPr="00D515C5" w:rsidDel="005542D3">
          <w:rPr>
            <w:rFonts w:ascii="Times New Roman" w:hAnsi="Times New Roman" w:cs="Times New Roman"/>
          </w:rPr>
          <w:delText xml:space="preserve"> State</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is</w:delText>
        </w:r>
        <w:r w:rsidRPr="00D515C5" w:rsidDel="005542D3">
          <w:rPr>
            <w:rFonts w:ascii="Times New Roman" w:hAnsi="Times New Roman" w:cs="Times New Roman"/>
            <w:spacing w:val="73"/>
          </w:rPr>
          <w:delText xml:space="preserve"> </w:delText>
        </w:r>
        <w:r w:rsidRPr="00D515C5" w:rsidDel="005542D3">
          <w:rPr>
            <w:rFonts w:ascii="Times New Roman" w:hAnsi="Times New Roman" w:cs="Times New Roman"/>
          </w:rPr>
          <w:delText>required if any</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of</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the</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services provided under</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this Contract</w:delText>
        </w:r>
        <w:r w:rsidRPr="00D515C5" w:rsidDel="005542D3">
          <w:rPr>
            <w:rFonts w:ascii="Times New Roman" w:hAnsi="Times New Roman" w:cs="Times New Roman"/>
            <w:spacing w:val="1"/>
          </w:rPr>
          <w:delText xml:space="preserve"> </w:delText>
        </w:r>
        <w:r w:rsidRPr="00D515C5" w:rsidDel="005542D3">
          <w:rPr>
            <w:rFonts w:ascii="Times New Roman" w:hAnsi="Times New Roman" w:cs="Times New Roman"/>
          </w:rPr>
          <w:delText>involve work</w:delText>
        </w:r>
        <w:r w:rsidRPr="00D515C5" w:rsidDel="005542D3">
          <w:rPr>
            <w:rFonts w:ascii="Times New Roman" w:hAnsi="Times New Roman" w:cs="Times New Roman"/>
            <w:spacing w:val="-2"/>
          </w:rPr>
          <w:delText xml:space="preserve"> </w:delText>
        </w:r>
        <w:r w:rsidRPr="00D515C5" w:rsidDel="005542D3">
          <w:rPr>
            <w:rFonts w:ascii="Times New Roman" w:hAnsi="Times New Roman" w:cs="Times New Roman"/>
          </w:rPr>
          <w:delText>outside of Indiana.</w:delText>
        </w:r>
      </w:del>
    </w:p>
    <w:p w14:paraId="172A129A" w14:textId="52C04983" w:rsidR="00D515C5" w:rsidDel="005542D3" w:rsidRDefault="00D515C5" w:rsidP="006E4F58">
      <w:pPr>
        <w:spacing w:after="0" w:line="240" w:lineRule="auto"/>
        <w:jc w:val="both"/>
        <w:rPr>
          <w:del w:id="419" w:author="Author"/>
          <w:rFonts w:ascii="Times New Roman" w:eastAsia="Times New Roman" w:hAnsi="Times New Roman" w:cs="Times New Roman"/>
        </w:rPr>
      </w:pPr>
    </w:p>
    <w:p w14:paraId="172A129B" w14:textId="7AEBE304" w:rsidR="006E4F58" w:rsidRPr="006E4F58" w:rsidDel="005542D3" w:rsidRDefault="006E4F58" w:rsidP="006E4F58">
      <w:pPr>
        <w:spacing w:after="0" w:line="240" w:lineRule="auto"/>
        <w:jc w:val="both"/>
        <w:rPr>
          <w:del w:id="420" w:author="Author"/>
          <w:rFonts w:ascii="Times New Roman" w:eastAsia="Times New Roman" w:hAnsi="Times New Roman" w:cs="Times New Roman"/>
        </w:rPr>
      </w:pPr>
      <w:del w:id="421" w:author="Author">
        <w:r w:rsidRPr="006E4F58" w:rsidDel="005542D3">
          <w:rPr>
            <w:rFonts w:ascii="Times New Roman" w:eastAsia="Times New Roman" w:hAnsi="Times New Roman" w:cs="Times New Roman"/>
          </w:rPr>
          <w:delText>B.  The Contractor</w:delText>
        </w:r>
      </w:del>
      <w:ins w:id="422" w:author="Author">
        <w:del w:id="423" w:author="Author">
          <w:r w:rsidR="00D4355F" w:rsidDel="005542D3">
            <w:rPr>
              <w:rFonts w:ascii="Times New Roman" w:eastAsia="Times New Roman" w:hAnsi="Times New Roman" w:cs="Times New Roman"/>
            </w:rPr>
            <w:delText>Delta Dental</w:delText>
          </w:r>
        </w:del>
      </w:ins>
      <w:del w:id="424" w:author="Author">
        <w:r w:rsidRPr="006E4F58" w:rsidDel="005542D3">
          <w:rPr>
            <w:rFonts w:ascii="Times New Roman" w:eastAsia="Times New Roman" w:hAnsi="Times New Roman" w:cs="Times New Roman"/>
          </w:rPr>
          <w:delText>’s insurance coverage must meet the following additional requirements:</w:delText>
        </w:r>
      </w:del>
    </w:p>
    <w:p w14:paraId="172A129C" w14:textId="46710AF6" w:rsidR="006E4F58" w:rsidRPr="006E4F58" w:rsidDel="005542D3" w:rsidRDefault="006E4F58" w:rsidP="006E4F58">
      <w:pPr>
        <w:spacing w:after="0" w:line="240" w:lineRule="auto"/>
        <w:rPr>
          <w:del w:id="425" w:author="Author"/>
          <w:rFonts w:ascii="Times New Roman" w:eastAsia="Times New Roman" w:hAnsi="Times New Roman" w:cs="Times New Roman"/>
        </w:rPr>
      </w:pPr>
    </w:p>
    <w:p w14:paraId="172A129D" w14:textId="197C6984" w:rsidR="006E4F58" w:rsidRPr="006E4F58" w:rsidDel="005542D3" w:rsidRDefault="006E4F58" w:rsidP="006E4F58">
      <w:pPr>
        <w:spacing w:after="0" w:line="240" w:lineRule="auto"/>
        <w:ind w:left="720" w:hanging="360"/>
        <w:rPr>
          <w:del w:id="426" w:author="Author"/>
          <w:rFonts w:ascii="Times New Roman" w:eastAsia="Times New Roman" w:hAnsi="Times New Roman" w:cs="Times New Roman"/>
        </w:rPr>
      </w:pPr>
      <w:del w:id="427" w:author="Author">
        <w:r w:rsidRPr="006E4F58" w:rsidDel="005542D3">
          <w:rPr>
            <w:rFonts w:ascii="Times New Roman" w:eastAsia="Times New Roman" w:hAnsi="Times New Roman" w:cs="Times New Roman"/>
          </w:rPr>
          <w:delText>1.  The insurer must have a certificate of authority or other appropriate authorization to operate in the state in which the policy was issued.</w:delText>
        </w:r>
      </w:del>
    </w:p>
    <w:p w14:paraId="172A129E" w14:textId="54E89FC1" w:rsidR="006E4F58" w:rsidRPr="006E4F58" w:rsidDel="005542D3" w:rsidRDefault="006E4F58" w:rsidP="006E4F58">
      <w:pPr>
        <w:spacing w:after="0" w:line="240" w:lineRule="auto"/>
        <w:rPr>
          <w:del w:id="428" w:author="Author"/>
          <w:rFonts w:ascii="Times New Roman" w:eastAsia="Times New Roman" w:hAnsi="Times New Roman" w:cs="Times New Roman"/>
        </w:rPr>
      </w:pPr>
    </w:p>
    <w:p w14:paraId="172A129F" w14:textId="264F5D10" w:rsidR="006E4F58" w:rsidRPr="006E4F58" w:rsidDel="005542D3" w:rsidRDefault="006E4F58" w:rsidP="006E4F58">
      <w:pPr>
        <w:spacing w:after="0" w:line="240" w:lineRule="auto"/>
        <w:ind w:left="720" w:hanging="360"/>
        <w:rPr>
          <w:del w:id="429" w:author="Author"/>
          <w:rFonts w:ascii="Times New Roman" w:eastAsia="Times New Roman" w:hAnsi="Times New Roman" w:cs="Times New Roman"/>
        </w:rPr>
      </w:pPr>
      <w:del w:id="430" w:author="Author">
        <w:r w:rsidRPr="006E4F58" w:rsidDel="005542D3">
          <w:rPr>
            <w:rFonts w:ascii="Times New Roman" w:eastAsia="Times New Roman" w:hAnsi="Times New Roman" w:cs="Times New Roman"/>
          </w:rPr>
          <w:delText>2.   Any deductible or self-insured retention amount or other similar obligation under the insurance policies shall be the sole obligation of the Contractor</w:delText>
        </w:r>
      </w:del>
      <w:ins w:id="431" w:author="Author">
        <w:del w:id="432" w:author="Author">
          <w:r w:rsidR="00D4355F" w:rsidDel="005542D3">
            <w:rPr>
              <w:rFonts w:ascii="Times New Roman" w:eastAsia="Times New Roman" w:hAnsi="Times New Roman" w:cs="Times New Roman"/>
            </w:rPr>
            <w:delText>Delta Dental</w:delText>
          </w:r>
        </w:del>
      </w:ins>
      <w:del w:id="433" w:author="Author">
        <w:r w:rsidRPr="006E4F58" w:rsidDel="005542D3">
          <w:rPr>
            <w:rFonts w:ascii="Times New Roman" w:eastAsia="Times New Roman" w:hAnsi="Times New Roman" w:cs="Times New Roman"/>
          </w:rPr>
          <w:delText xml:space="preserve">. </w:delText>
        </w:r>
      </w:del>
    </w:p>
    <w:p w14:paraId="172A12A0" w14:textId="4DB20055" w:rsidR="006E4F58" w:rsidRPr="006E4F58" w:rsidDel="005542D3" w:rsidRDefault="006E4F58" w:rsidP="006E4F58">
      <w:pPr>
        <w:spacing w:after="0" w:line="240" w:lineRule="auto"/>
        <w:rPr>
          <w:del w:id="434" w:author="Author"/>
          <w:rFonts w:ascii="Times New Roman" w:eastAsia="Times New Roman" w:hAnsi="Times New Roman" w:cs="Times New Roman"/>
        </w:rPr>
      </w:pPr>
    </w:p>
    <w:p w14:paraId="172A12A1" w14:textId="2D1C39A3" w:rsidR="006E4F58" w:rsidRPr="006E4F58" w:rsidDel="005542D3" w:rsidRDefault="006E4F58" w:rsidP="006E4F58">
      <w:pPr>
        <w:spacing w:after="0" w:line="240" w:lineRule="auto"/>
        <w:ind w:left="720" w:hanging="360"/>
        <w:rPr>
          <w:del w:id="435" w:author="Author"/>
          <w:rFonts w:ascii="Times New Roman" w:eastAsia="Times New Roman" w:hAnsi="Times New Roman" w:cs="Times New Roman"/>
        </w:rPr>
      </w:pPr>
      <w:del w:id="436" w:author="Author">
        <w:r w:rsidRPr="006E4F58" w:rsidDel="005542D3">
          <w:rPr>
            <w:rFonts w:ascii="Times New Roman" w:eastAsia="Times New Roman" w:hAnsi="Times New Roman" w:cs="Times New Roman"/>
          </w:rPr>
          <w:delText>3.   The State will be defended, indemnified and held harmless to the full extent of any coverage actually secured by the Contractor</w:delText>
        </w:r>
      </w:del>
      <w:ins w:id="437" w:author="Author">
        <w:del w:id="438" w:author="Author">
          <w:r w:rsidR="00D4355F" w:rsidDel="005542D3">
            <w:rPr>
              <w:rFonts w:ascii="Times New Roman" w:eastAsia="Times New Roman" w:hAnsi="Times New Roman" w:cs="Times New Roman"/>
            </w:rPr>
            <w:delText>Delta Dental</w:delText>
          </w:r>
        </w:del>
      </w:ins>
      <w:del w:id="439" w:author="Author">
        <w:r w:rsidRPr="006E4F58" w:rsidDel="005542D3">
          <w:rPr>
            <w:rFonts w:ascii="Times New Roman" w:eastAsia="Times New Roman" w:hAnsi="Times New Roman" w:cs="Times New Roman"/>
          </w:rPr>
          <w:delText xml:space="preserve"> in excess of the minimum requirements set forth above.</w:delText>
        </w:r>
        <w:r w:rsidR="007412B2" w:rsidDel="005542D3">
          <w:rPr>
            <w:rFonts w:ascii="Times New Roman" w:eastAsia="Times New Roman" w:hAnsi="Times New Roman" w:cs="Times New Roman"/>
          </w:rPr>
          <w:delText xml:space="preserve"> </w:delText>
        </w:r>
        <w:r w:rsidRPr="006E4F58" w:rsidDel="005542D3">
          <w:rPr>
            <w:rFonts w:ascii="Times New Roman" w:eastAsia="Times New Roman" w:hAnsi="Times New Roman" w:cs="Times New Roman"/>
          </w:rPr>
          <w:delText>The duty to indemnify the State under this Contract shall not be limited by the insurance required in this Contract.</w:delText>
        </w:r>
      </w:del>
    </w:p>
    <w:p w14:paraId="172A12A2" w14:textId="2EDBE13B" w:rsidR="006E4F58" w:rsidRPr="006E4F58" w:rsidDel="005542D3" w:rsidRDefault="006E4F58" w:rsidP="006E4F58">
      <w:pPr>
        <w:spacing w:after="0" w:line="240" w:lineRule="auto"/>
        <w:rPr>
          <w:del w:id="440" w:author="Author"/>
          <w:rFonts w:ascii="Times New Roman" w:eastAsia="Times New Roman" w:hAnsi="Times New Roman" w:cs="Times New Roman"/>
        </w:rPr>
      </w:pPr>
    </w:p>
    <w:p w14:paraId="172A12A3" w14:textId="6835EF48" w:rsidR="006E4F58" w:rsidRPr="006E4F58" w:rsidDel="005542D3" w:rsidRDefault="006E4F58" w:rsidP="006E4F58">
      <w:pPr>
        <w:spacing w:after="0" w:line="240" w:lineRule="auto"/>
        <w:ind w:left="720" w:hanging="360"/>
        <w:rPr>
          <w:del w:id="441" w:author="Author"/>
          <w:rFonts w:ascii="Times New Roman" w:eastAsia="Times New Roman" w:hAnsi="Times New Roman" w:cs="Times New Roman"/>
        </w:rPr>
      </w:pPr>
      <w:del w:id="442" w:author="Author">
        <w:r w:rsidRPr="006E4F58" w:rsidDel="005542D3">
          <w:rPr>
            <w:rFonts w:ascii="Times New Roman" w:eastAsia="Times New Roman" w:hAnsi="Times New Roman" w:cs="Times New Roman"/>
          </w:rPr>
          <w:delText>4.   The insurance required in this Contract, through a policy or endorsement(s), shall include a provision that the policy and endorsements may not be canceled or modified without thirty (30) days’ prior written notice to the undersigned State agency.</w:delText>
        </w:r>
      </w:del>
    </w:p>
    <w:p w14:paraId="172A12A4" w14:textId="78298A06" w:rsidR="006E4F58" w:rsidRPr="006E4F58" w:rsidDel="005542D3" w:rsidRDefault="006E4F58" w:rsidP="006E4F58">
      <w:pPr>
        <w:spacing w:after="0" w:line="240" w:lineRule="auto"/>
        <w:ind w:left="720" w:hanging="360"/>
        <w:rPr>
          <w:del w:id="443" w:author="Author"/>
          <w:rFonts w:ascii="Times New Roman" w:eastAsia="Times New Roman" w:hAnsi="Times New Roman" w:cs="Times New Roman"/>
        </w:rPr>
      </w:pPr>
    </w:p>
    <w:p w14:paraId="172A12A5" w14:textId="73340F13" w:rsidR="006E4F58" w:rsidRPr="006E4F58" w:rsidDel="005542D3" w:rsidRDefault="006E4F58" w:rsidP="006E4F58">
      <w:pPr>
        <w:spacing w:after="0" w:line="240" w:lineRule="auto"/>
        <w:ind w:left="720" w:hanging="360"/>
        <w:rPr>
          <w:del w:id="444" w:author="Author"/>
          <w:rFonts w:ascii="Times New Roman" w:eastAsia="Times New Roman" w:hAnsi="Times New Roman" w:cs="Times New Roman"/>
        </w:rPr>
      </w:pPr>
      <w:del w:id="445" w:author="Author">
        <w:r w:rsidRPr="006E4F58" w:rsidDel="005542D3">
          <w:rPr>
            <w:rFonts w:ascii="Times New Roman" w:eastAsia="Times New Roman" w:hAnsi="Times New Roman" w:cs="Times New Roman"/>
          </w:rPr>
          <w:delText>5.    The Contractor</w:delText>
        </w:r>
      </w:del>
      <w:ins w:id="446" w:author="Author">
        <w:del w:id="447" w:author="Author">
          <w:r w:rsidR="00D4355F" w:rsidDel="005542D3">
            <w:rPr>
              <w:rFonts w:ascii="Times New Roman" w:eastAsia="Times New Roman" w:hAnsi="Times New Roman" w:cs="Times New Roman"/>
            </w:rPr>
            <w:delText>Delta Dental</w:delText>
          </w:r>
        </w:del>
      </w:ins>
      <w:del w:id="448" w:author="Author">
        <w:r w:rsidRPr="006E4F58" w:rsidDel="005542D3">
          <w:rPr>
            <w:rFonts w:ascii="Times New Roman" w:eastAsia="Times New Roman" w:hAnsi="Times New Roman" w:cs="Times New Roman"/>
          </w:rPr>
          <w:delText xml:space="preserve"> waives and agrees to require their insurer to waive their rights of subrogation against the State of Indiana.</w:delText>
        </w:r>
      </w:del>
    </w:p>
    <w:p w14:paraId="172A12A6" w14:textId="2F33387A" w:rsidR="006E4F58" w:rsidRPr="006E4F58" w:rsidDel="005542D3" w:rsidRDefault="006E4F58" w:rsidP="006E4F58">
      <w:pPr>
        <w:spacing w:after="0" w:line="240" w:lineRule="auto"/>
        <w:rPr>
          <w:del w:id="449" w:author="Author"/>
          <w:rFonts w:ascii="Times New Roman" w:eastAsia="Times New Roman" w:hAnsi="Times New Roman" w:cs="Times New Roman"/>
        </w:rPr>
      </w:pPr>
    </w:p>
    <w:p w14:paraId="172A12A7" w14:textId="53ECDB23" w:rsidR="006E4F58" w:rsidRPr="006E4F58" w:rsidRDefault="006E4F58">
      <w:pPr>
        <w:pStyle w:val="NoSpacing"/>
        <w:rPr>
          <w:rFonts w:ascii="Times New Roman" w:eastAsia="Times New Roman" w:hAnsi="Times New Roman" w:cs="Times New Roman"/>
        </w:rPr>
        <w:pPrChange w:id="450" w:author="Author">
          <w:pPr>
            <w:spacing w:after="0" w:line="240" w:lineRule="auto"/>
            <w:ind w:left="360" w:hanging="360"/>
          </w:pPr>
        </w:pPrChange>
      </w:pPr>
      <w:del w:id="451" w:author="Author">
        <w:r w:rsidRPr="006E4F58" w:rsidDel="005542D3">
          <w:rPr>
            <w:rFonts w:ascii="Times New Roman" w:eastAsia="Times New Roman" w:hAnsi="Times New Roman" w:cs="Times New Roman"/>
          </w:rPr>
          <w:delText>C.  Failure to provide insurance as required in this Contract may be deemed a material breach of contract entitling the State to immediately terminate this Contract.  The Contractor</w:delText>
        </w:r>
      </w:del>
      <w:ins w:id="452" w:author="Author">
        <w:del w:id="453" w:author="Author">
          <w:r w:rsidR="00D4355F" w:rsidDel="005542D3">
            <w:rPr>
              <w:rFonts w:ascii="Times New Roman" w:eastAsia="Times New Roman" w:hAnsi="Times New Roman" w:cs="Times New Roman"/>
            </w:rPr>
            <w:delText>Delta Dental</w:delText>
          </w:r>
        </w:del>
      </w:ins>
      <w:del w:id="454" w:author="Author">
        <w:r w:rsidRPr="006E4F58" w:rsidDel="005542D3">
          <w:rPr>
            <w:rFonts w:ascii="Times New Roman" w:eastAsia="Times New Roman" w:hAnsi="Times New Roman" w:cs="Times New Roman"/>
          </w:rPr>
          <w:delText xml:space="preserve"> shall furnish a certificate of insurance and all endorsements to the State before the commencement of this Contract</w:delText>
        </w:r>
      </w:del>
      <w:ins w:id="455" w:author="Author">
        <w:r w:rsidR="005542D3" w:rsidRPr="005542D3">
          <w:rPr>
            <w:rFonts w:ascii="Times New Roman" w:hAnsi="Times New Roman" w:cs="Times New Roman"/>
            <w:b/>
            <w:bCs/>
            <w:rPrChange w:id="456" w:author="Author">
              <w:rPr>
                <w:rFonts w:ascii="Times New Roman" w:hAnsi="Times New Roman" w:cs="Times New Roman"/>
              </w:rPr>
            </w:rPrChange>
          </w:rPr>
          <w:t xml:space="preserve"> - Deleted</w:t>
        </w:r>
      </w:ins>
      <w:r w:rsidRPr="006E4F58">
        <w:rPr>
          <w:rFonts w:ascii="Times New Roman" w:eastAsia="Times New Roman" w:hAnsi="Times New Roman" w:cs="Times New Roman"/>
        </w:rPr>
        <w: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4BFB0E5A" w:rsidR="00202E37" w:rsidDel="005542D3" w:rsidRDefault="006E4F58" w:rsidP="006E4F58">
      <w:pPr>
        <w:spacing w:after="0" w:line="240" w:lineRule="auto"/>
        <w:rPr>
          <w:del w:id="457" w:author="Autho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del w:id="458" w:author="Author">
        <w:r w:rsidRPr="006E4F58" w:rsidDel="005542D3">
          <w:rPr>
            <w:rFonts w:ascii="Times New Roman" w:eastAsia="Times New Roman" w:hAnsi="Times New Roman" w:cs="Times New Roman"/>
          </w:rPr>
          <w:delText xml:space="preserve">. </w:delText>
        </w:r>
      </w:del>
    </w:p>
    <w:p w14:paraId="172A12AA" w14:textId="4EAB83CC" w:rsidR="006E4F58" w:rsidRPr="006E4F58" w:rsidDel="005542D3" w:rsidRDefault="006E4F58" w:rsidP="006E4F58">
      <w:pPr>
        <w:spacing w:after="0" w:line="240" w:lineRule="auto"/>
        <w:rPr>
          <w:del w:id="459" w:author="Author"/>
          <w:rFonts w:ascii="Times New Roman" w:eastAsia="Times New Roman" w:hAnsi="Times New Roman" w:cs="Times New Roman"/>
        </w:rPr>
      </w:pPr>
      <w:del w:id="460" w:author="Author">
        <w:r w:rsidRPr="006E4F58" w:rsidDel="005542D3">
          <w:rPr>
            <w:rFonts w:ascii="Times New Roman" w:eastAsia="Times New Roman" w:hAnsi="Times New Roman" w:cs="Times New Roman"/>
          </w:rPr>
          <w:delText xml:space="preserve"> </w:delText>
        </w:r>
      </w:del>
    </w:p>
    <w:p w14:paraId="172A12AB" w14:textId="0F83117B" w:rsidR="006E4F58" w:rsidRPr="006E4F58" w:rsidDel="005542D3" w:rsidRDefault="006E4F58" w:rsidP="006E4F58">
      <w:pPr>
        <w:spacing w:after="0" w:line="240" w:lineRule="auto"/>
        <w:rPr>
          <w:del w:id="461" w:author="Author"/>
          <w:rFonts w:ascii="Times New Roman" w:eastAsia="Times New Roman" w:hAnsi="Times New Roman" w:cs="Times New Roman"/>
        </w:rPr>
      </w:pPr>
      <w:del w:id="462" w:author="Author">
        <w:r w:rsidRPr="006E4F58" w:rsidDel="005542D3">
          <w:rPr>
            <w:rFonts w:ascii="Times New Roman" w:eastAsia="Times New Roman" w:hAnsi="Times New Roman" w:cs="Times New Roman"/>
          </w:rPr>
          <w:delTex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delText>
        </w:r>
      </w:del>
    </w:p>
    <w:p w14:paraId="172A12AC" w14:textId="3242596D" w:rsidR="006E4F58" w:rsidRPr="006E4F58" w:rsidDel="005542D3" w:rsidRDefault="006E4F58" w:rsidP="006E4F58">
      <w:pPr>
        <w:spacing w:after="0" w:line="240" w:lineRule="auto"/>
        <w:rPr>
          <w:del w:id="463" w:author="Author"/>
          <w:rFonts w:ascii="Times New Roman" w:eastAsia="Times New Roman" w:hAnsi="Times New Roman" w:cs="Times New Roman"/>
        </w:rPr>
      </w:pPr>
    </w:p>
    <w:p w14:paraId="172A12AD" w14:textId="2EA2C0D4" w:rsidR="006E4F58" w:rsidRPr="006E4F58" w:rsidDel="005542D3" w:rsidRDefault="006E4F58" w:rsidP="006E4F58">
      <w:pPr>
        <w:spacing w:after="0" w:line="240" w:lineRule="auto"/>
        <w:rPr>
          <w:del w:id="464" w:author="Author"/>
          <w:rFonts w:ascii="Times New Roman" w:eastAsia="Times New Roman" w:hAnsi="Times New Roman" w:cs="Times New Roman"/>
        </w:rPr>
      </w:pPr>
      <w:del w:id="465" w:author="Author">
        <w:r w:rsidRPr="006E4F58" w:rsidDel="005542D3">
          <w:rPr>
            <w:rFonts w:ascii="Times New Roman" w:eastAsia="Times New Roman" w:hAnsi="Times New Roman" w:cs="Times New Roman"/>
          </w:rPr>
          <w:delText>B.  In the event that the Contractor</w:delText>
        </w:r>
      </w:del>
      <w:ins w:id="466" w:author="Author">
        <w:del w:id="467" w:author="Author">
          <w:r w:rsidR="00D4355F" w:rsidDel="005542D3">
            <w:rPr>
              <w:rFonts w:ascii="Times New Roman" w:eastAsia="Times New Roman" w:hAnsi="Times New Roman" w:cs="Times New Roman"/>
            </w:rPr>
            <w:delText>Delta Dental</w:delText>
          </w:r>
        </w:del>
      </w:ins>
      <w:del w:id="468" w:author="Author">
        <w:r w:rsidRPr="006E4F58" w:rsidDel="005542D3">
          <w:rPr>
            <w:rFonts w:ascii="Times New Roman" w:eastAsia="Times New Roman" w:hAnsi="Times New Roman" w:cs="Times New Roman"/>
          </w:rPr>
          <w:delText xml:space="preserve"> is an individual, that individual shall be considered a key person and, as such, essential to this Contract. Substitution of another for the Contractor</w:delText>
        </w:r>
      </w:del>
      <w:ins w:id="469" w:author="Author">
        <w:del w:id="470" w:author="Author">
          <w:r w:rsidR="00D4355F" w:rsidDel="005542D3">
            <w:rPr>
              <w:rFonts w:ascii="Times New Roman" w:eastAsia="Times New Roman" w:hAnsi="Times New Roman" w:cs="Times New Roman"/>
            </w:rPr>
            <w:delText>Delta Dental</w:delText>
          </w:r>
        </w:del>
      </w:ins>
      <w:del w:id="471" w:author="Author">
        <w:r w:rsidRPr="006E4F58" w:rsidDel="005542D3">
          <w:rPr>
            <w:rFonts w:ascii="Times New Roman" w:eastAsia="Times New Roman" w:hAnsi="Times New Roman" w:cs="Times New Roman"/>
          </w:rPr>
          <w:delText xml:space="preserve"> shall not be permitted without express written consent of the State.</w:delText>
        </w:r>
      </w:del>
    </w:p>
    <w:p w14:paraId="172A12AE" w14:textId="34CC4F7F" w:rsidR="006E4F58" w:rsidRPr="006E4F58" w:rsidDel="005542D3" w:rsidRDefault="006E4F58" w:rsidP="006E4F58">
      <w:pPr>
        <w:spacing w:after="0" w:line="240" w:lineRule="auto"/>
        <w:rPr>
          <w:del w:id="472" w:author="Author"/>
          <w:rFonts w:ascii="Times New Roman" w:eastAsia="Times New Roman" w:hAnsi="Times New Roman" w:cs="Times New Roman"/>
        </w:rPr>
      </w:pPr>
    </w:p>
    <w:p w14:paraId="172A12AF" w14:textId="016B3267" w:rsidR="006E4F58" w:rsidRPr="006E4F58" w:rsidDel="005542D3" w:rsidRDefault="006E4F58" w:rsidP="006E4F58">
      <w:pPr>
        <w:spacing w:after="0" w:line="240" w:lineRule="auto"/>
        <w:rPr>
          <w:del w:id="473" w:author="Author"/>
          <w:rFonts w:ascii="Times New Roman" w:eastAsia="Times New Roman" w:hAnsi="Times New Roman" w:cs="Times New Roman"/>
        </w:rPr>
      </w:pPr>
      <w:del w:id="474" w:author="Author">
        <w:r w:rsidRPr="006E4F58" w:rsidDel="005542D3">
          <w:rPr>
            <w:rFonts w:ascii="Times New Roman" w:eastAsia="Times New Roman" w:hAnsi="Times New Roman" w:cs="Times New Roman"/>
          </w:rPr>
          <w:delText>Nothing in sections A and B, above shall be construed to prevent the Contractor</w:delText>
        </w:r>
      </w:del>
      <w:ins w:id="475" w:author="Author">
        <w:del w:id="476" w:author="Author">
          <w:r w:rsidR="00D4355F" w:rsidDel="005542D3">
            <w:rPr>
              <w:rFonts w:ascii="Times New Roman" w:eastAsia="Times New Roman" w:hAnsi="Times New Roman" w:cs="Times New Roman"/>
            </w:rPr>
            <w:delText>Delta Dental</w:delText>
          </w:r>
        </w:del>
      </w:ins>
      <w:del w:id="477" w:author="Author">
        <w:r w:rsidRPr="006E4F58" w:rsidDel="005542D3">
          <w:rPr>
            <w:rFonts w:ascii="Times New Roman" w:eastAsia="Times New Roman" w:hAnsi="Times New Roman" w:cs="Times New Roman"/>
          </w:rPr>
          <w:delText xml:space="preserve"> from using the services of others to perform tasks ancillary to those tasks which directly require the expertise of the key person.  Examples of such ancillary tasks include secretarial, clerical, and common labor duties. The Contractor</w:delText>
        </w:r>
      </w:del>
      <w:ins w:id="478" w:author="Author">
        <w:del w:id="479" w:author="Author">
          <w:r w:rsidR="00D4355F" w:rsidDel="005542D3">
            <w:rPr>
              <w:rFonts w:ascii="Times New Roman" w:eastAsia="Times New Roman" w:hAnsi="Times New Roman" w:cs="Times New Roman"/>
            </w:rPr>
            <w:delText>Delta Dental</w:delText>
          </w:r>
        </w:del>
      </w:ins>
      <w:del w:id="480" w:author="Author">
        <w:r w:rsidRPr="006E4F58" w:rsidDel="005542D3">
          <w:rPr>
            <w:rFonts w:ascii="Times New Roman" w:eastAsia="Times New Roman" w:hAnsi="Times New Roman" w:cs="Times New Roman"/>
          </w:rPr>
          <w:delText xml:space="preserve"> shall, at all times, remain responsible for the performance of all necessary tasks, whether performed by a key person or others.</w:delText>
        </w:r>
      </w:del>
    </w:p>
    <w:p w14:paraId="172A12B0" w14:textId="08795883" w:rsidR="006E4F58" w:rsidRPr="006E4F58" w:rsidDel="005542D3" w:rsidRDefault="006E4F58" w:rsidP="006E4F58">
      <w:pPr>
        <w:spacing w:after="0" w:line="240" w:lineRule="auto"/>
        <w:rPr>
          <w:del w:id="481" w:author="Author"/>
          <w:rFonts w:ascii="Times New Roman" w:eastAsia="Times New Roman" w:hAnsi="Times New Roman" w:cs="Times New Roman"/>
        </w:rPr>
      </w:pPr>
    </w:p>
    <w:p w14:paraId="172A12B1" w14:textId="773DF8B2" w:rsidR="006E4F58" w:rsidRPr="006E4F58" w:rsidRDefault="006E4F58" w:rsidP="005542D3">
      <w:pPr>
        <w:spacing w:after="0" w:line="240" w:lineRule="auto"/>
        <w:rPr>
          <w:rFonts w:ascii="Times New Roman" w:eastAsia="Times New Roman" w:hAnsi="Times New Roman" w:cs="Times New Roman"/>
        </w:rPr>
      </w:pPr>
      <w:bookmarkStart w:id="482" w:name="_Toc236554570"/>
      <w:del w:id="483" w:author="Author">
        <w:r w:rsidRPr="006E4F58" w:rsidDel="005542D3">
          <w:rPr>
            <w:rFonts w:ascii="Times New Roman" w:eastAsia="Times New Roman" w:hAnsi="Times New Roman" w:cs="Times New Roman"/>
          </w:rPr>
          <w:delText>Key person(s) to this Contract is/are _________________________________________</w:delText>
        </w:r>
      </w:del>
      <w:bookmarkEnd w:id="482"/>
      <w:ins w:id="484" w:author="Author">
        <w:r w:rsidR="005542D3" w:rsidRPr="005542D3">
          <w:rPr>
            <w:rFonts w:ascii="Times New Roman" w:eastAsia="Times New Roman" w:hAnsi="Times New Roman" w:cs="Times New Roman"/>
            <w:b/>
            <w:bCs/>
            <w:rPrChange w:id="485" w:author="Author">
              <w:rPr>
                <w:rFonts w:ascii="Times New Roman" w:eastAsia="Times New Roman" w:hAnsi="Times New Roman" w:cs="Times New Roman"/>
              </w:rPr>
            </w:rPrChange>
          </w:rPr>
          <w:t xml:space="preserve"> - Deleted</w:t>
        </w:r>
      </w:ins>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2B71F1D1"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xml:space="preserve">.  </w:t>
      </w:r>
      <w:del w:id="486" w:author="Author">
        <w:r w:rsidR="006E4F58" w:rsidRPr="006E4F58" w:rsidDel="00D4355F">
          <w:rPr>
            <w:rFonts w:ascii="Times New Roman" w:eastAsia="Times New Roman" w:hAnsi="Times New Roman" w:cs="Times New Roman"/>
          </w:rPr>
          <w:delText>The Contractor</w:delText>
        </w:r>
      </w:del>
      <w:ins w:id="487" w:author="Author">
        <w:r w:rsidR="00D4355F">
          <w:rPr>
            <w:rFonts w:ascii="Times New Roman" w:eastAsia="Times New Roman" w:hAnsi="Times New Roman" w:cs="Times New Roman"/>
          </w:rPr>
          <w:t>Delta Dental</w:t>
        </w:r>
      </w:ins>
      <w:r w:rsidR="006E4F58" w:rsidRPr="006E4F58">
        <w:rPr>
          <w:rFonts w:ascii="Times New Roman" w:eastAsia="Times New Roman" w:hAnsi="Times New Roman" w:cs="Times New Roman"/>
        </w:rPr>
        <w:t xml:space="preserve">, its employees and subcontractors shall comply with all applicable licensing standards, certification standards, accrediting standards and any other laws, rules, or regulations governing services to be provided by </w:t>
      </w:r>
      <w:del w:id="488" w:author="Author">
        <w:r w:rsidR="006E4F58" w:rsidRPr="006E4F58" w:rsidDel="00D4355F">
          <w:rPr>
            <w:rFonts w:ascii="Times New Roman" w:eastAsia="Times New Roman" w:hAnsi="Times New Roman" w:cs="Times New Roman"/>
          </w:rPr>
          <w:delText>the Contractor</w:delText>
        </w:r>
      </w:del>
      <w:ins w:id="489" w:author="Author">
        <w:r w:rsidR="00D4355F">
          <w:rPr>
            <w:rFonts w:ascii="Times New Roman" w:eastAsia="Times New Roman" w:hAnsi="Times New Roman" w:cs="Times New Roman"/>
          </w:rPr>
          <w:t>Delta Dental</w:t>
        </w:r>
      </w:ins>
      <w:r w:rsidR="006E4F58" w:rsidRPr="006E4F58">
        <w:rPr>
          <w:rFonts w:ascii="Times New Roman" w:eastAsia="Times New Roman" w:hAnsi="Times New Roman" w:cs="Times New Roman"/>
        </w:rPr>
        <w:t xml:space="preserve"> pursuant to this Contract. The State will not pay </w:t>
      </w:r>
      <w:del w:id="490" w:author="Author">
        <w:r w:rsidR="006E4F58" w:rsidRPr="006E4F58" w:rsidDel="00D4355F">
          <w:rPr>
            <w:rFonts w:ascii="Times New Roman" w:eastAsia="Times New Roman" w:hAnsi="Times New Roman" w:cs="Times New Roman"/>
          </w:rPr>
          <w:delText>the Contractor</w:delText>
        </w:r>
      </w:del>
      <w:ins w:id="491" w:author="Author">
        <w:r w:rsidR="00D4355F">
          <w:rPr>
            <w:rFonts w:ascii="Times New Roman" w:eastAsia="Times New Roman" w:hAnsi="Times New Roman" w:cs="Times New Roman"/>
          </w:rPr>
          <w:t>Delta Dental</w:t>
        </w:r>
      </w:ins>
      <w:r w:rsidR="006E4F58" w:rsidRPr="006E4F58">
        <w:rPr>
          <w:rFonts w:ascii="Times New Roman" w:eastAsia="Times New Roman" w:hAnsi="Times New Roman" w:cs="Times New Roman"/>
        </w:rPr>
        <w:t xml:space="preserve"> for any services performed when </w:t>
      </w:r>
      <w:del w:id="492" w:author="Author">
        <w:r w:rsidR="006E4F58" w:rsidRPr="006E4F58" w:rsidDel="00D4355F">
          <w:rPr>
            <w:rFonts w:ascii="Times New Roman" w:eastAsia="Times New Roman" w:hAnsi="Times New Roman" w:cs="Times New Roman"/>
          </w:rPr>
          <w:delText>the Contractor</w:delText>
        </w:r>
      </w:del>
      <w:ins w:id="493" w:author="Author">
        <w:r w:rsidR="00D4355F">
          <w:rPr>
            <w:rFonts w:ascii="Times New Roman" w:eastAsia="Times New Roman" w:hAnsi="Times New Roman" w:cs="Times New Roman"/>
          </w:rPr>
          <w:t>Delta Dental</w:t>
        </w:r>
      </w:ins>
      <w:r w:rsidR="006E4F58" w:rsidRPr="006E4F58">
        <w:rPr>
          <w:rFonts w:ascii="Times New Roman" w:eastAsia="Times New Roman" w:hAnsi="Times New Roman" w:cs="Times New Roman"/>
        </w:rPr>
        <w:t xml:space="preserve">, its employees or subcontractors are not in compliance with such applicable standards, laws, rules, or regulations. If any license, </w:t>
      </w:r>
      <w:proofErr w:type="gramStart"/>
      <w:r w:rsidR="006E4F58" w:rsidRPr="006E4F58">
        <w:rPr>
          <w:rFonts w:ascii="Times New Roman" w:eastAsia="Times New Roman" w:hAnsi="Times New Roman" w:cs="Times New Roman"/>
        </w:rPr>
        <w:t>certification</w:t>
      </w:r>
      <w:proofErr w:type="gramEnd"/>
      <w:r w:rsidR="006E4F58" w:rsidRPr="006E4F58">
        <w:rPr>
          <w:rFonts w:ascii="Times New Roman" w:eastAsia="Times New Roman" w:hAnsi="Times New Roman" w:cs="Times New Roman"/>
        </w:rPr>
        <w:t xml:space="preserve"> or accreditation expires or is revoked, or any disciplinary action is taken against an applicable license, certification, or accreditation, </w:t>
      </w:r>
      <w:del w:id="494" w:author="Author">
        <w:r w:rsidR="006E4F58" w:rsidRPr="006E4F58" w:rsidDel="00D4355F">
          <w:rPr>
            <w:rFonts w:ascii="Times New Roman" w:eastAsia="Times New Roman" w:hAnsi="Times New Roman" w:cs="Times New Roman"/>
          </w:rPr>
          <w:delText>the Contractor</w:delText>
        </w:r>
      </w:del>
      <w:ins w:id="495" w:author="Author">
        <w:r w:rsidR="00D4355F">
          <w:rPr>
            <w:rFonts w:ascii="Times New Roman" w:eastAsia="Times New Roman" w:hAnsi="Times New Roman" w:cs="Times New Roman"/>
          </w:rPr>
          <w:t>Delta Dental</w:t>
        </w:r>
      </w:ins>
      <w:r w:rsidR="006E4F58" w:rsidRPr="006E4F58">
        <w:rPr>
          <w:rFonts w:ascii="Times New Roman" w:eastAsia="Times New Roman" w:hAnsi="Times New Roman" w:cs="Times New Roman"/>
        </w:rPr>
        <w:t xml:space="preserve">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6C00A79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del w:id="496" w:author="Author">
        <w:r w:rsidRPr="006E4F58" w:rsidDel="005542D3">
          <w:rPr>
            <w:rFonts w:ascii="Times New Roman" w:eastAsia="Times New Roman" w:hAnsi="Times New Roman" w:cs="Times New Roman"/>
          </w:rPr>
          <w:delTex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delText>
        </w:r>
      </w:del>
      <w:ins w:id="497" w:author="Author">
        <w:r w:rsidR="005542D3">
          <w:rPr>
            <w:rFonts w:ascii="Times New Roman" w:eastAsia="Times New Roman" w:hAnsi="Times New Roman" w:cs="Times New Roman"/>
          </w:rPr>
          <w:t xml:space="preserve"> </w:t>
        </w:r>
        <w:r w:rsidR="005542D3" w:rsidRPr="005542D3">
          <w:rPr>
            <w:rFonts w:ascii="Times New Roman" w:eastAsia="Times New Roman" w:hAnsi="Times New Roman" w:cs="Times New Roman"/>
            <w:b/>
            <w:bCs/>
            <w:rPrChange w:id="498" w:author="Author">
              <w:rPr>
                <w:rFonts w:ascii="Times New Roman" w:eastAsia="Times New Roman" w:hAnsi="Times New Roman" w:cs="Times New Roman"/>
              </w:rPr>
            </w:rPrChange>
          </w:rPr>
          <w:t>- Deleted</w:t>
        </w:r>
      </w:ins>
      <w:r w:rsidRPr="006E4F58">
        <w:rPr>
          <w:rFonts w:ascii="Times New Roman" w:eastAsia="Times New Roman" w:hAnsi="Times New Roman" w:cs="Times New Roman"/>
        </w:rPr>
        <w:t>.</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6B730792"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ins w:id="499" w:author="Author">
        <w:r w:rsidR="005542D3">
          <w:rPr>
            <w:rFonts w:ascii="Times New Roman" w:eastAsia="Calibri" w:hAnsi="Times New Roman" w:cs="Times New Roman"/>
            <w:b/>
            <w:bCs/>
            <w:color w:val="000000"/>
          </w:rPr>
          <w:t xml:space="preserve"> - Deleted</w:t>
        </w:r>
      </w:ins>
      <w:r w:rsidRPr="006E4F58">
        <w:rPr>
          <w:rFonts w:ascii="Times New Roman" w:eastAsia="Calibri" w:hAnsi="Times New Roman" w:cs="Times New Roman"/>
          <w:b/>
          <w:bCs/>
          <w:color w:val="000000"/>
        </w:rPr>
        <w:t>.</w:t>
      </w:r>
    </w:p>
    <w:p w14:paraId="172A12B7" w14:textId="5BD4C662" w:rsidR="004B543A" w:rsidRPr="00BC6AD2" w:rsidDel="005542D3" w:rsidRDefault="006E4F58" w:rsidP="005542D3">
      <w:pPr>
        <w:autoSpaceDE w:val="0"/>
        <w:autoSpaceDN w:val="0"/>
        <w:spacing w:after="0" w:line="240" w:lineRule="auto"/>
        <w:rPr>
          <w:del w:id="500" w:author="Autho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0A9B34D2" w:rsidR="008F7BF8" w:rsidDel="005542D3" w:rsidRDefault="008F7BF8">
      <w:pPr>
        <w:autoSpaceDE w:val="0"/>
        <w:autoSpaceDN w:val="0"/>
        <w:spacing w:after="0" w:line="240" w:lineRule="auto"/>
        <w:rPr>
          <w:del w:id="501" w:author="Author"/>
          <w:rFonts w:ascii="Times New Roman" w:hAnsi="Times New Roman" w:cs="Times New Roman"/>
          <w:b/>
          <w:bCs/>
        </w:rPr>
        <w:pPrChange w:id="502" w:author="Author">
          <w:pPr>
            <w:autoSpaceDE w:val="0"/>
            <w:autoSpaceDN w:val="0"/>
            <w:spacing w:line="240" w:lineRule="auto"/>
          </w:pPr>
        </w:pPrChange>
      </w:pPr>
      <w:del w:id="503" w:author="Author">
        <w:r w:rsidRPr="00BC6AD2" w:rsidDel="005542D3">
          <w:rPr>
            <w:rFonts w:ascii="Times New Roman" w:hAnsi="Times New Roman" w:cs="Times New Roman"/>
            <w:bCs/>
          </w:rPr>
          <w:delText>Award of this Contract was based, in part, on the</w:delText>
        </w:r>
        <w:r w:rsidDel="005542D3">
          <w:rPr>
            <w:rFonts w:ascii="Times New Roman" w:hAnsi="Times New Roman" w:cs="Times New Roman"/>
            <w:bCs/>
          </w:rPr>
          <w:delText xml:space="preserve"> </w:delText>
        </w:r>
        <w:r w:rsidRPr="00BC6AD2" w:rsidDel="005542D3">
          <w:rPr>
            <w:rFonts w:ascii="Times New Roman" w:hAnsi="Times New Roman" w:cs="Times New Roman"/>
            <w:bCs/>
          </w:rPr>
          <w:delText>Minority and/or Women’s Business Enterprise (“MBE” and/or “WBE”) participation plan</w:delText>
        </w:r>
        <w:r w:rsidDel="005542D3">
          <w:rPr>
            <w:rFonts w:ascii="Times New Roman" w:hAnsi="Times New Roman" w:cs="Times New Roman"/>
            <w:bCs/>
          </w:rPr>
          <w:delText xml:space="preserve"> as detailed in the Minority and Women’s Business Enterprises Subcontractor Commitment Form, commonly referred to as “Attachment A” in the procurement documentation and incorporated by reference herein</w:delText>
        </w:r>
        <w:r w:rsidRPr="00BC6AD2" w:rsidDel="005542D3">
          <w:rPr>
            <w:rFonts w:ascii="Times New Roman" w:hAnsi="Times New Roman" w:cs="Times New Roman"/>
            <w:b/>
            <w:bCs/>
          </w:rPr>
          <w:delText>.</w:delText>
        </w:r>
        <w:r w:rsidDel="005542D3">
          <w:rPr>
            <w:rFonts w:ascii="Times New Roman" w:hAnsi="Times New Roman" w:cs="Times New Roman"/>
            <w:b/>
            <w:bCs/>
          </w:rPr>
          <w:delText xml:space="preserve"> </w:delText>
        </w:r>
        <w:r w:rsidDel="005542D3">
          <w:rPr>
            <w:rFonts w:ascii="Times New Roman" w:hAnsi="Times New Roman" w:cs="Times New Roman"/>
            <w:bCs/>
          </w:rPr>
          <w:delText>Therefore, any changes to this information during the Contract term must be approved by Division of Supplier Diversity and may require an amendment. It is the State’s expectation that the Contractor</w:delText>
        </w:r>
      </w:del>
      <w:ins w:id="504" w:author="Author">
        <w:del w:id="505" w:author="Author">
          <w:r w:rsidR="00D4355F" w:rsidDel="005542D3">
            <w:rPr>
              <w:rFonts w:ascii="Times New Roman" w:hAnsi="Times New Roman" w:cs="Times New Roman"/>
              <w:bCs/>
            </w:rPr>
            <w:delText>Delta Dental</w:delText>
          </w:r>
        </w:del>
      </w:ins>
      <w:del w:id="506" w:author="Author">
        <w:r w:rsidDel="005542D3">
          <w:rPr>
            <w:rFonts w:ascii="Times New Roman" w:hAnsi="Times New Roman" w:cs="Times New Roman"/>
            <w:bCs/>
          </w:rPr>
          <w:delText xml:space="preserve"> will meet the subcontractor commitments during the Contract term.  </w:delText>
        </w:r>
        <w:r w:rsidRPr="00BC6AD2" w:rsidDel="005542D3">
          <w:rPr>
            <w:rFonts w:ascii="Times New Roman" w:hAnsi="Times New Roman" w:cs="Times New Roman"/>
            <w:b/>
            <w:bCs/>
          </w:rPr>
          <w:delText xml:space="preserve">  </w:delText>
        </w:r>
      </w:del>
    </w:p>
    <w:p w14:paraId="0D33B8B6" w14:textId="67BC83A8" w:rsidR="008F7BF8" w:rsidRPr="006E4F58" w:rsidDel="005542D3" w:rsidRDefault="008F7BF8">
      <w:pPr>
        <w:autoSpaceDE w:val="0"/>
        <w:autoSpaceDN w:val="0"/>
        <w:spacing w:after="0" w:line="240" w:lineRule="auto"/>
        <w:rPr>
          <w:del w:id="507" w:author="Author"/>
          <w:rFonts w:ascii="Times New Roman" w:eastAsia="Calibri" w:hAnsi="Times New Roman" w:cs="Times New Roman"/>
          <w:color w:val="000000"/>
        </w:rPr>
        <w:pPrChange w:id="508" w:author="Author">
          <w:pPr>
            <w:autoSpaceDE w:val="0"/>
            <w:autoSpaceDN w:val="0"/>
            <w:spacing w:line="240" w:lineRule="auto"/>
          </w:pPr>
        </w:pPrChange>
      </w:pPr>
      <w:del w:id="509" w:author="Author">
        <w:r w:rsidRPr="00BC6AD2" w:rsidDel="005542D3">
          <w:rPr>
            <w:rFonts w:ascii="Times New Roman" w:hAnsi="Times New Roman" w:cs="Times New Roman"/>
          </w:rPr>
          <w:delText xml:space="preserve">The following </w:delText>
        </w:r>
        <w:r w:rsidDel="005542D3">
          <w:rPr>
            <w:rFonts w:ascii="Times New Roman" w:hAnsi="Times New Roman" w:cs="Times New Roman"/>
          </w:rPr>
          <w:delText xml:space="preserve">Division of Supplier Diversity </w:delText>
        </w:r>
        <w:r w:rsidRPr="00BC6AD2" w:rsidDel="005542D3">
          <w:rPr>
            <w:rFonts w:ascii="Times New Roman" w:hAnsi="Times New Roman" w:cs="Times New Roman"/>
          </w:rPr>
          <w:delText xml:space="preserve">certified MBE </w:delText>
        </w:r>
        <w:r w:rsidDel="005542D3">
          <w:rPr>
            <w:rFonts w:ascii="Times New Roman" w:hAnsi="Times New Roman" w:cs="Times New Roman"/>
          </w:rPr>
          <w:delText>and/</w:delText>
        </w:r>
        <w:r w:rsidRPr="00BC6AD2" w:rsidDel="005542D3">
          <w:rPr>
            <w:rFonts w:ascii="Times New Roman" w:hAnsi="Times New Roman" w:cs="Times New Roman"/>
          </w:rPr>
          <w:delText>or WBE subcontractors will be participating in this Contract:</w:delText>
        </w:r>
        <w:r w:rsidDel="005542D3">
          <w:rPr>
            <w:rFonts w:ascii="Times New Roman" w:hAnsi="Times New Roman" w:cs="Times New Roman"/>
          </w:rPr>
          <w:delText xml:space="preserve"> </w:delText>
        </w:r>
        <w:r w:rsidRPr="0094343E" w:rsidDel="005542D3">
          <w:rPr>
            <w:rFonts w:ascii="Times New Roman" w:hAnsi="Times New Roman" w:cs="Times New Roman"/>
            <w:b/>
          </w:rPr>
          <w:delText>[Add additional MBEs and WBEs using the same format.]</w:delText>
        </w:r>
        <w:r w:rsidRPr="00BC6AD2" w:rsidDel="005542D3">
          <w:rPr>
            <w:rFonts w:ascii="Times New Roman" w:hAnsi="Times New Roman" w:cs="Times New Roman"/>
          </w:rPr>
          <w:delText xml:space="preserve"> </w:delText>
        </w:r>
        <w:r w:rsidRPr="00BC6AD2" w:rsidDel="005542D3">
          <w:rPr>
            <w:rFonts w:ascii="Times New Roman" w:eastAsia="Calibri" w:hAnsi="Times New Roman" w:cs="Times New Roman"/>
            <w:color w:val="000000"/>
          </w:rPr>
          <w:delText xml:space="preserve"> </w:delText>
        </w:r>
      </w:del>
    </w:p>
    <w:p w14:paraId="1441E2D4" w14:textId="5BAEF683" w:rsidR="008F7BF8" w:rsidRPr="00C9404E" w:rsidDel="005542D3" w:rsidRDefault="008F7BF8">
      <w:pPr>
        <w:autoSpaceDE w:val="0"/>
        <w:autoSpaceDN w:val="0"/>
        <w:spacing w:after="0" w:line="240" w:lineRule="auto"/>
        <w:rPr>
          <w:del w:id="510" w:author="Author"/>
          <w:rFonts w:ascii="Times New Roman" w:eastAsia="Calibri" w:hAnsi="Times New Roman" w:cs="Times New Roman"/>
          <w:color w:val="000000"/>
          <w:sz w:val="16"/>
          <w:szCs w:val="16"/>
        </w:rPr>
        <w:pPrChange w:id="511" w:author="Author">
          <w:pPr>
            <w:autoSpaceDE w:val="0"/>
            <w:autoSpaceDN w:val="0"/>
          </w:pPr>
        </w:pPrChange>
      </w:pPr>
      <w:del w:id="512" w:author="Author">
        <w:r w:rsidRPr="00C9404E" w:rsidDel="005542D3">
          <w:rPr>
            <w:rFonts w:ascii="Times New Roman" w:eastAsia="Calibri" w:hAnsi="Times New Roman" w:cs="Times New Roman"/>
            <w:color w:val="000000"/>
            <w:sz w:val="16"/>
            <w:szCs w:val="16"/>
          </w:rPr>
          <w:delText>MBE or WBE</w:delText>
        </w:r>
        <w:r w:rsidDel="005542D3">
          <w:rPr>
            <w:rFonts w:ascii="Times New Roman" w:eastAsia="Calibri" w:hAnsi="Times New Roman" w:cs="Times New Roman"/>
            <w:color w:val="000000"/>
            <w:sz w:val="16"/>
            <w:szCs w:val="16"/>
          </w:rPr>
          <w:delText xml:space="preserve">       </w:delText>
        </w:r>
        <w:r w:rsidDel="005542D3">
          <w:rPr>
            <w:rFonts w:ascii="Times New Roman" w:eastAsia="Calibri" w:hAnsi="Times New Roman" w:cs="Times New Roman"/>
            <w:color w:val="000000"/>
            <w:sz w:val="16"/>
            <w:szCs w:val="16"/>
          </w:rPr>
          <w:tab/>
          <w:delText>COMPANY NAME</w:delText>
        </w:r>
        <w:r w:rsidRPr="00C9404E" w:rsidDel="005542D3">
          <w:rPr>
            <w:rFonts w:ascii="Times New Roman" w:eastAsia="Calibri" w:hAnsi="Times New Roman" w:cs="Times New Roman"/>
            <w:color w:val="000000"/>
            <w:sz w:val="16"/>
            <w:szCs w:val="16"/>
          </w:rPr>
          <w:delText xml:space="preserve"> </w:delText>
        </w:r>
        <w:r w:rsidRPr="00C9404E" w:rsidDel="005542D3">
          <w:rPr>
            <w:rFonts w:ascii="Times New Roman" w:eastAsia="Calibri" w:hAnsi="Times New Roman" w:cs="Times New Roman"/>
            <w:color w:val="000000"/>
            <w:sz w:val="16"/>
            <w:szCs w:val="16"/>
          </w:rPr>
          <w:tab/>
        </w:r>
        <w:r w:rsidDel="005542D3">
          <w:rPr>
            <w:rFonts w:ascii="Times New Roman" w:eastAsia="Calibri" w:hAnsi="Times New Roman" w:cs="Times New Roman"/>
            <w:color w:val="000000"/>
            <w:sz w:val="16"/>
            <w:szCs w:val="16"/>
          </w:rPr>
          <w:tab/>
        </w:r>
        <w:r w:rsidRPr="00C9404E" w:rsidDel="005542D3">
          <w:rPr>
            <w:rFonts w:ascii="Times New Roman" w:eastAsia="Calibri" w:hAnsi="Times New Roman" w:cs="Times New Roman"/>
            <w:color w:val="000000"/>
            <w:sz w:val="16"/>
            <w:szCs w:val="16"/>
          </w:rPr>
          <w:delText xml:space="preserve">PHONE </w:delText>
        </w:r>
        <w:r w:rsidRPr="00C9404E" w:rsidDel="005542D3">
          <w:rPr>
            <w:rFonts w:ascii="Times New Roman" w:eastAsia="Calibri" w:hAnsi="Times New Roman" w:cs="Times New Roman"/>
            <w:color w:val="000000"/>
            <w:sz w:val="16"/>
            <w:szCs w:val="16"/>
          </w:rPr>
          <w:tab/>
        </w:r>
        <w:r w:rsidRPr="00C9404E" w:rsidDel="005542D3">
          <w:rPr>
            <w:rFonts w:ascii="Times New Roman" w:eastAsia="Calibri" w:hAnsi="Times New Roman" w:cs="Times New Roman"/>
            <w:color w:val="000000"/>
            <w:sz w:val="16"/>
            <w:szCs w:val="16"/>
          </w:rPr>
          <w:tab/>
          <w:delText>EMAIL OF CONTACT PERSON</w:delText>
        </w:r>
        <w:r w:rsidRPr="00C9404E" w:rsidDel="005542D3">
          <w:rPr>
            <w:rFonts w:ascii="Times New Roman" w:eastAsia="Calibri" w:hAnsi="Times New Roman" w:cs="Times New Roman"/>
            <w:color w:val="000000"/>
            <w:sz w:val="16"/>
            <w:szCs w:val="16"/>
          </w:rPr>
          <w:tab/>
        </w:r>
        <w:r w:rsidRPr="00C9404E" w:rsidDel="005542D3">
          <w:rPr>
            <w:rFonts w:ascii="Times New Roman" w:eastAsia="Calibri" w:hAnsi="Times New Roman" w:cs="Times New Roman"/>
            <w:color w:val="000000"/>
            <w:sz w:val="16"/>
            <w:szCs w:val="16"/>
          </w:rPr>
          <w:tab/>
          <w:delText>PERCENT</w:delText>
        </w:r>
      </w:del>
    </w:p>
    <w:p w14:paraId="3EA7A825" w14:textId="0A1738A7" w:rsidR="008F7BF8" w:rsidRPr="008F7BF8" w:rsidDel="005542D3" w:rsidRDefault="008F7BF8">
      <w:pPr>
        <w:autoSpaceDE w:val="0"/>
        <w:autoSpaceDN w:val="0"/>
        <w:spacing w:after="0" w:line="240" w:lineRule="auto"/>
        <w:rPr>
          <w:del w:id="513" w:author="Author"/>
          <w:rFonts w:ascii="Times New Roman" w:eastAsia="Calibri" w:hAnsi="Times New Roman" w:cs="Times New Roman"/>
          <w:i/>
          <w:color w:val="000000"/>
        </w:rPr>
        <w:pPrChange w:id="514" w:author="Author">
          <w:pPr>
            <w:autoSpaceDE w:val="0"/>
            <w:autoSpaceDN w:val="0"/>
          </w:pPr>
        </w:pPrChange>
      </w:pPr>
      <w:del w:id="515" w:author="Author">
        <w:r w:rsidRPr="006E4F58" w:rsidDel="005542D3">
          <w:rPr>
            <w:rFonts w:ascii="Times New Roman" w:eastAsia="Calibri" w:hAnsi="Times New Roman" w:cs="Times New Roman"/>
            <w:color w:val="000000"/>
            <w:sz w:val="15"/>
            <w:szCs w:val="15"/>
          </w:rPr>
          <w:delText xml:space="preserve"> </w:delText>
        </w:r>
        <w:r w:rsidRPr="008F7BF8" w:rsidDel="005542D3">
          <w:rPr>
            <w:rFonts w:ascii="Times New Roman" w:eastAsia="Calibri" w:hAnsi="Times New Roman" w:cs="Times New Roman"/>
            <w:i/>
            <w:color w:val="000000"/>
          </w:rPr>
          <w:delText>___________________________________________________________________________________</w:delText>
        </w:r>
      </w:del>
    </w:p>
    <w:p w14:paraId="40EA7812" w14:textId="6A5D6275" w:rsidR="008F7BF8" w:rsidRPr="008F7BF8" w:rsidDel="005542D3" w:rsidRDefault="008F7BF8">
      <w:pPr>
        <w:autoSpaceDE w:val="0"/>
        <w:autoSpaceDN w:val="0"/>
        <w:spacing w:after="0" w:line="240" w:lineRule="auto"/>
        <w:rPr>
          <w:del w:id="516" w:author="Author"/>
          <w:rFonts w:ascii="Times New Roman" w:eastAsia="Calibri" w:hAnsi="Times New Roman" w:cs="Times New Roman"/>
          <w:i/>
          <w:color w:val="000000"/>
        </w:rPr>
        <w:pPrChange w:id="517" w:author="Author">
          <w:pPr>
            <w:autoSpaceDE w:val="0"/>
            <w:autoSpaceDN w:val="0"/>
          </w:pPr>
        </w:pPrChange>
      </w:pPr>
      <w:del w:id="518" w:author="Author">
        <w:r w:rsidRPr="008F7BF8" w:rsidDel="005542D3">
          <w:rPr>
            <w:rFonts w:ascii="Times New Roman" w:eastAsia="Calibri" w:hAnsi="Times New Roman" w:cs="Times New Roman"/>
            <w:i/>
            <w:color w:val="000000"/>
          </w:rPr>
          <w:delText xml:space="preserve">Briefly describe the MBE and/or WBE service(s)/product(s) to be provided under this Contract and include the estimated date(s) for utilization during the Contract term: </w:delText>
        </w:r>
      </w:del>
    </w:p>
    <w:p w14:paraId="7E0D2234" w14:textId="2A634B31" w:rsidR="008F7BF8" w:rsidRPr="008F7BF8" w:rsidDel="005542D3" w:rsidRDefault="008F7BF8">
      <w:pPr>
        <w:autoSpaceDE w:val="0"/>
        <w:autoSpaceDN w:val="0"/>
        <w:spacing w:after="0" w:line="240" w:lineRule="auto"/>
        <w:rPr>
          <w:del w:id="519" w:author="Author"/>
          <w:rFonts w:ascii="Times New Roman" w:eastAsia="Calibri" w:hAnsi="Times New Roman" w:cs="Times New Roman"/>
          <w:i/>
          <w:color w:val="000000"/>
        </w:rPr>
        <w:pPrChange w:id="520" w:author="Author">
          <w:pPr>
            <w:autoSpaceDE w:val="0"/>
            <w:autoSpaceDN w:val="0"/>
          </w:pPr>
        </w:pPrChange>
      </w:pPr>
      <w:del w:id="521" w:author="Author">
        <w:r w:rsidRPr="008F7BF8" w:rsidDel="005542D3">
          <w:rPr>
            <w:rFonts w:ascii="Times New Roman" w:eastAsia="Calibri" w:hAnsi="Times New Roman" w:cs="Times New Roman"/>
            <w:i/>
            <w:color w:val="000000"/>
          </w:rPr>
          <w:delText>_____________________________________________________________________________________</w:delText>
        </w:r>
      </w:del>
    </w:p>
    <w:p w14:paraId="58E612A9" w14:textId="7813E36B" w:rsidR="008F7BF8" w:rsidRPr="008F7BF8" w:rsidDel="005542D3" w:rsidRDefault="008F7BF8">
      <w:pPr>
        <w:autoSpaceDE w:val="0"/>
        <w:autoSpaceDN w:val="0"/>
        <w:spacing w:after="0" w:line="240" w:lineRule="auto"/>
        <w:rPr>
          <w:del w:id="522" w:author="Author"/>
          <w:rFonts w:ascii="Times New Roman" w:eastAsia="Calibri" w:hAnsi="Times New Roman" w:cs="Times New Roman"/>
          <w:i/>
          <w:color w:val="000000"/>
        </w:rPr>
        <w:pPrChange w:id="523" w:author="Author">
          <w:pPr>
            <w:autoSpaceDE w:val="0"/>
            <w:autoSpaceDN w:val="0"/>
          </w:pPr>
        </w:pPrChange>
      </w:pPr>
      <w:del w:id="524" w:author="Author">
        <w:r w:rsidRPr="008F7BF8" w:rsidDel="005542D3">
          <w:rPr>
            <w:rFonts w:ascii="Times New Roman" w:eastAsia="Calibri" w:hAnsi="Times New Roman" w:cs="Times New Roman"/>
            <w:i/>
            <w:color w:val="000000"/>
          </w:rPr>
          <w:delText>_____________________________________________________________________________________</w:delText>
        </w:r>
      </w:del>
    </w:p>
    <w:p w14:paraId="0D66BB48" w14:textId="080DFB36" w:rsidR="008F7BF8" w:rsidRPr="008F7BF8" w:rsidDel="005542D3" w:rsidRDefault="008F7BF8">
      <w:pPr>
        <w:autoSpaceDE w:val="0"/>
        <w:autoSpaceDN w:val="0"/>
        <w:spacing w:after="0" w:line="240" w:lineRule="auto"/>
        <w:rPr>
          <w:del w:id="525" w:author="Author"/>
          <w:rFonts w:ascii="Times New Roman" w:hAnsi="Times New Roman" w:cs="Times New Roman"/>
        </w:rPr>
        <w:pPrChange w:id="526" w:author="Author">
          <w:pPr>
            <w:pStyle w:val="NoSpacing"/>
            <w:jc w:val="both"/>
          </w:pPr>
        </w:pPrChange>
      </w:pPr>
      <w:del w:id="527" w:author="Author">
        <w:r w:rsidRPr="008F7BF8" w:rsidDel="005542D3">
          <w:rPr>
            <w:rFonts w:ascii="Times New Roman" w:hAnsi="Times New Roman" w:cs="Times New Roman"/>
          </w:rPr>
          <w:delTex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delText>
        </w:r>
        <w:r w:rsidR="0041593D" w:rsidDel="005542D3">
          <w:fldChar w:fldCharType="begin"/>
        </w:r>
        <w:r w:rsidR="0041593D" w:rsidDel="005542D3">
          <w:delInstrText xml:space="preserve"> HYPERLINK "mailto:MWBECompliance@idoa.IN.gov" </w:delInstrText>
        </w:r>
        <w:r w:rsidR="0041593D" w:rsidDel="005542D3">
          <w:fldChar w:fldCharType="separate"/>
        </w:r>
        <w:r w:rsidRPr="008F7BF8" w:rsidDel="005542D3">
          <w:rPr>
            <w:rStyle w:val="Hyperlink"/>
            <w:rFonts w:ascii="Times New Roman" w:hAnsi="Times New Roman" w:cs="Times New Roman"/>
          </w:rPr>
          <w:delText>MWBECompliance@idoa.IN.gov</w:delText>
        </w:r>
        <w:r w:rsidR="0041593D" w:rsidDel="005542D3">
          <w:rPr>
            <w:rStyle w:val="Hyperlink"/>
            <w:rFonts w:ascii="Times New Roman" w:hAnsi="Times New Roman" w:cs="Times New Roman"/>
          </w:rPr>
          <w:fldChar w:fldCharType="end"/>
        </w:r>
        <w:r w:rsidRPr="008F7BF8" w:rsidDel="005542D3">
          <w:rPr>
            <w:rFonts w:ascii="Times New Roman" w:hAnsi="Times New Roman" w:cs="Times New Roman"/>
          </w:rPr>
          <w:delTex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delText>
        </w:r>
        <w:r w:rsidR="0041593D" w:rsidDel="005542D3">
          <w:fldChar w:fldCharType="begin"/>
        </w:r>
        <w:r w:rsidR="0041593D" w:rsidDel="005542D3">
          <w:delInstrText xml:space="preserve"> HYPERLINK "mailto:MWBECompliance@idoa.IN.gov" </w:delInstrText>
        </w:r>
        <w:r w:rsidR="0041593D" w:rsidDel="005542D3">
          <w:fldChar w:fldCharType="separate"/>
        </w:r>
        <w:r w:rsidRPr="008F7BF8" w:rsidDel="005542D3">
          <w:rPr>
            <w:rStyle w:val="Hyperlink"/>
            <w:rFonts w:ascii="Times New Roman" w:hAnsi="Times New Roman" w:cs="Times New Roman"/>
          </w:rPr>
          <w:delText>MWBECompliance@idoa.IN.gov</w:delText>
        </w:r>
        <w:r w:rsidR="0041593D" w:rsidDel="005542D3">
          <w:rPr>
            <w:rStyle w:val="Hyperlink"/>
            <w:rFonts w:ascii="Times New Roman" w:hAnsi="Times New Roman" w:cs="Times New Roman"/>
          </w:rPr>
          <w:fldChar w:fldCharType="end"/>
        </w:r>
        <w:r w:rsidRPr="008F7BF8" w:rsidDel="005542D3">
          <w:rPr>
            <w:rFonts w:ascii="Times New Roman" w:hAnsi="Times New Roman" w:cs="Times New Roman"/>
          </w:rPr>
          <w:delText xml:space="preserve"> for review and approval before changing the participation plan submitted in connection with this Contract. </w:delText>
        </w:r>
      </w:del>
    </w:p>
    <w:p w14:paraId="392B837C" w14:textId="1B6AF094" w:rsidR="008F7BF8" w:rsidRPr="008F7BF8" w:rsidDel="005542D3" w:rsidRDefault="008F7BF8">
      <w:pPr>
        <w:autoSpaceDE w:val="0"/>
        <w:autoSpaceDN w:val="0"/>
        <w:spacing w:after="0" w:line="240" w:lineRule="auto"/>
        <w:rPr>
          <w:del w:id="528" w:author="Author"/>
          <w:rFonts w:ascii="Times New Roman" w:hAnsi="Times New Roman" w:cs="Times New Roman"/>
        </w:rPr>
        <w:pPrChange w:id="529" w:author="Author">
          <w:pPr>
            <w:pStyle w:val="NoSpacing"/>
            <w:jc w:val="both"/>
          </w:pPr>
        </w:pPrChange>
      </w:pPr>
    </w:p>
    <w:p w14:paraId="55600D14" w14:textId="336B3C3D" w:rsidR="008F7BF8" w:rsidRPr="008F7BF8" w:rsidDel="005542D3" w:rsidRDefault="008F7BF8">
      <w:pPr>
        <w:autoSpaceDE w:val="0"/>
        <w:autoSpaceDN w:val="0"/>
        <w:spacing w:after="0" w:line="240" w:lineRule="auto"/>
        <w:rPr>
          <w:del w:id="530" w:author="Author"/>
          <w:rFonts w:ascii="Times New Roman" w:hAnsi="Times New Roman" w:cs="Times New Roman"/>
        </w:rPr>
        <w:pPrChange w:id="531" w:author="Author">
          <w:pPr>
            <w:spacing w:line="240" w:lineRule="auto"/>
          </w:pPr>
        </w:pPrChange>
      </w:pPr>
      <w:del w:id="532" w:author="Author">
        <w:r w:rsidRPr="008F7BF8" w:rsidDel="005542D3">
          <w:rPr>
            <w:rFonts w:ascii="Times New Roman" w:hAnsi="Times New Roman" w:cs="Times New Roman"/>
          </w:rPr>
          <w:delText>The Contractor</w:delText>
        </w:r>
      </w:del>
      <w:ins w:id="533" w:author="Author">
        <w:del w:id="534" w:author="Author">
          <w:r w:rsidR="00D4355F" w:rsidDel="005542D3">
            <w:rPr>
              <w:rFonts w:ascii="Times New Roman" w:hAnsi="Times New Roman" w:cs="Times New Roman"/>
            </w:rPr>
            <w:delText>Delta Dental</w:delText>
          </w:r>
        </w:del>
      </w:ins>
      <w:del w:id="535" w:author="Author">
        <w:r w:rsidRPr="008F7BF8" w:rsidDel="005542D3">
          <w:rPr>
            <w:rFonts w:ascii="Times New Roman" w:hAnsi="Times New Roman" w:cs="Times New Roman"/>
          </w:rPr>
          <w:delText xml:space="preserve"> shall report payments made to Division of Supplier Diversity certified subcontractors under this Contract on a monthly basis using Pay Audit. The Contractor</w:delText>
        </w:r>
      </w:del>
      <w:ins w:id="536" w:author="Author">
        <w:del w:id="537" w:author="Author">
          <w:r w:rsidR="00D4355F" w:rsidDel="005542D3">
            <w:rPr>
              <w:rFonts w:ascii="Times New Roman" w:hAnsi="Times New Roman" w:cs="Times New Roman"/>
            </w:rPr>
            <w:delText>Delta Dental</w:delText>
          </w:r>
        </w:del>
      </w:ins>
      <w:del w:id="538" w:author="Author">
        <w:r w:rsidRPr="008F7BF8" w:rsidDel="005542D3">
          <w:rPr>
            <w:rFonts w:ascii="Times New Roman" w:hAnsi="Times New Roman" w:cs="Times New Roman"/>
          </w:rPr>
          <w:delText xml:space="preserve"> shall notify subcontractors that they must confirm payments received from the Contractor</w:delText>
        </w:r>
      </w:del>
      <w:ins w:id="539" w:author="Author">
        <w:del w:id="540" w:author="Author">
          <w:r w:rsidR="00D4355F" w:rsidDel="005542D3">
            <w:rPr>
              <w:rFonts w:ascii="Times New Roman" w:hAnsi="Times New Roman" w:cs="Times New Roman"/>
            </w:rPr>
            <w:delText>Delta Dental</w:delText>
          </w:r>
        </w:del>
      </w:ins>
      <w:del w:id="541" w:author="Author">
        <w:r w:rsidRPr="008F7BF8" w:rsidDel="005542D3">
          <w:rPr>
            <w:rFonts w:ascii="Times New Roman" w:hAnsi="Times New Roman" w:cs="Times New Roman"/>
          </w:rPr>
          <w:delText xml:space="preserve"> in Pay Audit. The Pay Audit system can be accessed on the IDOA webpage at: </w:delText>
        </w:r>
        <w:r w:rsidR="0041593D" w:rsidDel="005542D3">
          <w:fldChar w:fldCharType="begin"/>
        </w:r>
        <w:r w:rsidR="0041593D" w:rsidDel="005542D3">
          <w:delInstrText xml:space="preserve"> HYPERLINK "http://www.in.gov/idoa/mwbe/payaudit.htm" </w:delInstrText>
        </w:r>
        <w:r w:rsidR="0041593D" w:rsidDel="005542D3">
          <w:fldChar w:fldCharType="separate"/>
        </w:r>
        <w:r w:rsidRPr="008F7BF8" w:rsidDel="005542D3">
          <w:rPr>
            <w:rStyle w:val="Hyperlink"/>
            <w:rFonts w:ascii="Times New Roman" w:hAnsi="Times New Roman" w:cs="Times New Roman"/>
          </w:rPr>
          <w:delText>www.in.gov/idoa/mwbe/payaudit.htm</w:delText>
        </w:r>
        <w:r w:rsidR="0041593D" w:rsidDel="005542D3">
          <w:rPr>
            <w:rStyle w:val="Hyperlink"/>
            <w:rFonts w:ascii="Times New Roman" w:hAnsi="Times New Roman" w:cs="Times New Roman"/>
          </w:rPr>
          <w:fldChar w:fldCharType="end"/>
        </w:r>
        <w:r w:rsidRPr="008F7BF8" w:rsidDel="005542D3">
          <w:rPr>
            <w:rFonts w:ascii="Times New Roman" w:hAnsi="Times New Roman" w:cs="Times New Roman"/>
            <w:color w:val="000000"/>
          </w:rPr>
          <w:delText xml:space="preserve">. </w:delText>
        </w:r>
        <w:r w:rsidRPr="008F7BF8" w:rsidDel="005542D3">
          <w:rPr>
            <w:rFonts w:ascii="Times New Roman" w:hAnsi="Times New Roman" w:cs="Times New Roman"/>
          </w:rPr>
          <w:delText xml:space="preserve"> The Contractor</w:delText>
        </w:r>
      </w:del>
      <w:ins w:id="542" w:author="Author">
        <w:del w:id="543" w:author="Author">
          <w:r w:rsidR="00D4355F" w:rsidDel="005542D3">
            <w:rPr>
              <w:rFonts w:ascii="Times New Roman" w:hAnsi="Times New Roman" w:cs="Times New Roman"/>
            </w:rPr>
            <w:delText>Delta Dental</w:delText>
          </w:r>
        </w:del>
      </w:ins>
      <w:del w:id="544" w:author="Author">
        <w:r w:rsidRPr="008F7BF8" w:rsidDel="005542D3">
          <w:rPr>
            <w:rFonts w:ascii="Times New Roman" w:hAnsi="Times New Roman" w:cs="Times New Roman"/>
          </w:rPr>
          <w:delText xml:space="preserve"> may also be required to report Division of Supplier Diversity certified subcontractor payments directly to the Division, as reasonably requested and in the format required by the Division of Supplier Diversity.</w:delText>
        </w:r>
      </w:del>
    </w:p>
    <w:p w14:paraId="60E29AB8" w14:textId="599AAB26" w:rsidR="008F7BF8" w:rsidRPr="008F7BF8" w:rsidRDefault="008F7BF8">
      <w:pPr>
        <w:autoSpaceDE w:val="0"/>
        <w:autoSpaceDN w:val="0"/>
        <w:spacing w:after="0" w:line="240" w:lineRule="auto"/>
        <w:rPr>
          <w:rFonts w:ascii="Times New Roman" w:hAnsi="Times New Roman" w:cs="Times New Roman"/>
        </w:rPr>
        <w:pPrChange w:id="545" w:author="Author">
          <w:pPr>
            <w:spacing w:line="240" w:lineRule="auto"/>
          </w:pPr>
        </w:pPrChange>
      </w:pPr>
      <w:del w:id="546" w:author="Author">
        <w:r w:rsidRPr="008F7BF8" w:rsidDel="005542D3">
          <w:rPr>
            <w:rFonts w:ascii="Times New Roman" w:hAnsi="Times New Roman" w:cs="Times New Roman"/>
          </w:rPr>
          <w:delText>The Contractor</w:delText>
        </w:r>
      </w:del>
      <w:ins w:id="547" w:author="Author">
        <w:del w:id="548" w:author="Author">
          <w:r w:rsidR="00D4355F" w:rsidDel="005542D3">
            <w:rPr>
              <w:rFonts w:ascii="Times New Roman" w:hAnsi="Times New Roman" w:cs="Times New Roman"/>
            </w:rPr>
            <w:delText>Delta Dental</w:delText>
          </w:r>
        </w:del>
      </w:ins>
      <w:del w:id="549" w:author="Author">
        <w:r w:rsidRPr="008F7BF8" w:rsidDel="005542D3">
          <w:rPr>
            <w:rFonts w:ascii="Times New Roman" w:hAnsi="Times New Roman" w:cs="Times New Roman"/>
          </w:rPr>
          <w:delText>’s failure to comply with the provisions in this clause may be considered a material breach of the Contract.</w:delText>
        </w:r>
      </w:del>
    </w:p>
    <w:p w14:paraId="172A12CB" w14:textId="27C398C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w:t>
      </w:r>
      <w:del w:id="550" w:author="Author">
        <w:r w:rsidRPr="006E4F58" w:rsidDel="00D4355F">
          <w:rPr>
            <w:rFonts w:ascii="Times New Roman" w:eastAsia="Times New Roman" w:hAnsi="Times New Roman" w:cs="Times New Roman"/>
          </w:rPr>
          <w:delText>the Contractor</w:delText>
        </w:r>
      </w:del>
      <w:ins w:id="551"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del w:id="552" w:author="Author">
        <w:r w:rsidR="00674611" w:rsidDel="00D4355F">
          <w:rPr>
            <w:rFonts w:ascii="Times New Roman" w:eastAsia="Times New Roman" w:hAnsi="Times New Roman" w:cs="Times New Roman"/>
          </w:rPr>
          <w:delText xml:space="preserve">The </w:delText>
        </w:r>
        <w:r w:rsidRPr="006E4F58" w:rsidDel="00D4355F">
          <w:rPr>
            <w:rFonts w:ascii="Times New Roman" w:eastAsia="Times New Roman" w:hAnsi="Times New Roman" w:cs="Times New Roman"/>
          </w:rPr>
          <w:delText>Contractor</w:delText>
        </w:r>
      </w:del>
      <w:ins w:id="553"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w:t>
      </w:r>
      <w:del w:id="554" w:author="Author">
        <w:r w:rsidRPr="006E4F58" w:rsidDel="00D4355F">
          <w:rPr>
            <w:rFonts w:ascii="Times New Roman" w:eastAsia="Times New Roman" w:hAnsi="Times New Roman" w:cs="Times New Roman"/>
          </w:rPr>
          <w:delText>the Contractor</w:delText>
        </w:r>
      </w:del>
      <w:ins w:id="555"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37DFF2F" w:rsidR="006E4F58" w:rsidRPr="006E4F58" w:rsidDel="005542D3" w:rsidRDefault="006E4F58" w:rsidP="006E4F58">
      <w:pPr>
        <w:widowControl w:val="0"/>
        <w:spacing w:after="0" w:line="240" w:lineRule="auto"/>
        <w:rPr>
          <w:del w:id="556" w:author="Author"/>
          <w:rFonts w:ascii="Times New Roman" w:eastAsia="Times New Roman" w:hAnsi="Times New Roman" w:cs="Times New Roman"/>
          <w:snapToGrid w:val="0"/>
          <w:szCs w:val="20"/>
        </w:rPr>
      </w:pPr>
      <w:del w:id="557" w:author="Author">
        <w:r w:rsidRPr="006E4F58" w:rsidDel="005542D3">
          <w:rPr>
            <w:rFonts w:ascii="Times New Roman" w:eastAsia="Times New Roman" w:hAnsi="Times New Roman" w:cs="Times New Roman"/>
            <w:snapToGrid w:val="0"/>
          </w:rPr>
          <w:delText xml:space="preserve">The State is a recipient of federal funds, and therefore, </w:delText>
        </w:r>
        <w:r w:rsidRPr="006E4F58" w:rsidDel="005542D3">
          <w:rPr>
            <w:rFonts w:ascii="Times New Roman" w:eastAsia="Times New Roman" w:hAnsi="Times New Roman" w:cs="Times New Roman"/>
            <w:snapToGrid w:val="0"/>
            <w:szCs w:val="20"/>
          </w:rPr>
          <w:delText>where applicable,</w:delText>
        </w:r>
        <w:r w:rsidRPr="006E4F58" w:rsidDel="005542D3">
          <w:rPr>
            <w:rFonts w:ascii="Times New Roman" w:eastAsia="Times New Roman" w:hAnsi="Times New Roman" w:cs="Times New Roman"/>
            <w:b/>
            <w:snapToGrid w:val="0"/>
            <w:szCs w:val="20"/>
          </w:rPr>
          <w:delText xml:space="preserve"> </w:delText>
        </w:r>
        <w:r w:rsidR="00674611" w:rsidRPr="00187140" w:rsidDel="005542D3">
          <w:rPr>
            <w:rFonts w:ascii="Times New Roman" w:eastAsia="Times New Roman" w:hAnsi="Times New Roman" w:cs="Times New Roman"/>
            <w:snapToGrid w:val="0"/>
            <w:szCs w:val="20"/>
          </w:rPr>
          <w:delText>the</w:delText>
        </w:r>
        <w:r w:rsidR="00674611" w:rsidDel="005542D3">
          <w:rPr>
            <w:rFonts w:ascii="Times New Roman" w:eastAsia="Times New Roman" w:hAnsi="Times New Roman" w:cs="Times New Roman"/>
            <w:b/>
            <w:snapToGrid w:val="0"/>
            <w:szCs w:val="20"/>
          </w:rPr>
          <w:delText xml:space="preserve"> </w:delText>
        </w:r>
        <w:r w:rsidRPr="006E4F58" w:rsidDel="005542D3">
          <w:rPr>
            <w:rFonts w:ascii="Times New Roman" w:eastAsia="Times New Roman" w:hAnsi="Times New Roman" w:cs="Times New Roman"/>
            <w:snapToGrid w:val="0"/>
            <w:szCs w:val="20"/>
          </w:rPr>
          <w:delText>Contractor</w:delText>
        </w:r>
      </w:del>
      <w:ins w:id="558" w:author="Author">
        <w:del w:id="559" w:author="Author">
          <w:r w:rsidR="00D4355F" w:rsidDel="005542D3">
            <w:rPr>
              <w:rFonts w:ascii="Times New Roman" w:eastAsia="Times New Roman" w:hAnsi="Times New Roman" w:cs="Times New Roman"/>
              <w:snapToGrid w:val="0"/>
              <w:szCs w:val="20"/>
            </w:rPr>
            <w:delText>Delta Dental</w:delText>
          </w:r>
        </w:del>
      </w:ins>
      <w:del w:id="560" w:author="Author">
        <w:r w:rsidRPr="006E4F58" w:rsidDel="005542D3">
          <w:rPr>
            <w:rFonts w:ascii="Times New Roman" w:eastAsia="Times New Roman" w:hAnsi="Times New Roman" w:cs="Times New Roman"/>
            <w:snapToGrid w:val="0"/>
            <w:szCs w:val="20"/>
          </w:rPr>
          <w:delText xml:space="preserve"> and any subcontractors shall comply with requisite affirmative action requirements, including reporting, pursuant to 41 CFR Chapter 60, as amended, and Section 202 of Executive Order 11246</w:delText>
        </w:r>
        <w:r w:rsidRPr="006E4F58" w:rsidDel="005542D3">
          <w:rPr>
            <w:rFonts w:ascii="Times New Roman" w:eastAsia="Times New Roman" w:hAnsi="Times New Roman" w:cs="Times New Roman"/>
            <w:sz w:val="24"/>
            <w:szCs w:val="20"/>
          </w:rPr>
          <w:delText xml:space="preserve"> </w:delText>
        </w:r>
        <w:r w:rsidRPr="00902E76" w:rsidDel="005542D3">
          <w:rPr>
            <w:rFonts w:ascii="Times New Roman" w:eastAsia="Times New Roman" w:hAnsi="Times New Roman" w:cs="Times New Roman"/>
          </w:rPr>
          <w:delText>as amended by Executive Order 13672</w:delText>
        </w:r>
        <w:r w:rsidRPr="007D3AD3" w:rsidDel="005542D3">
          <w:rPr>
            <w:rFonts w:ascii="Times New Roman" w:eastAsia="Times New Roman" w:hAnsi="Times New Roman" w:cs="Times New Roman"/>
            <w:snapToGrid w:val="0"/>
          </w:rPr>
          <w:delText>.</w:delText>
        </w:r>
        <w:r w:rsidRPr="006E4F58" w:rsidDel="005542D3">
          <w:rPr>
            <w:rFonts w:ascii="Times New Roman" w:eastAsia="Times New Roman" w:hAnsi="Times New Roman" w:cs="Times New Roman"/>
            <w:snapToGrid w:val="0"/>
            <w:szCs w:val="20"/>
          </w:rPr>
          <w:delText xml:space="preserve"> </w:delText>
        </w:r>
      </w:del>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5F30F41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CC185C"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w:t>
      </w:r>
      <w:ins w:id="561" w:author="Author">
        <w:r w:rsidR="005542D3">
          <w:rPr>
            <w:rFonts w:ascii="Times New Roman" w:eastAsia="Times New Roman" w:hAnsi="Times New Roman" w:cs="Times New Roman"/>
          </w:rPr>
          <w:t xml:space="preserve">or via an established courier/delivery </w:t>
        </w:r>
      </w:ins>
      <w:r w:rsidRPr="006E4F58">
        <w:rPr>
          <w:rFonts w:ascii="Times New Roman" w:eastAsia="Times New Roman" w:hAnsi="Times New Roman" w:cs="Times New Roman"/>
        </w:rPr>
        <w:t>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3F224FA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Notices to </w:t>
      </w:r>
      <w:del w:id="562" w:author="Author">
        <w:r w:rsidRPr="006E4F58" w:rsidDel="00D4355F">
          <w:rPr>
            <w:rFonts w:ascii="Times New Roman" w:eastAsia="Times New Roman" w:hAnsi="Times New Roman" w:cs="Times New Roman"/>
          </w:rPr>
          <w:delText>the Contractor</w:delText>
        </w:r>
      </w:del>
      <w:ins w:id="563"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1293533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4-13-2-14.8, payments to </w:t>
      </w:r>
      <w:del w:id="564" w:author="Author">
        <w:r w:rsidRPr="006E4F58" w:rsidDel="00D4355F">
          <w:rPr>
            <w:rFonts w:ascii="Times New Roman" w:eastAsia="Times New Roman" w:hAnsi="Times New Roman" w:cs="Times New Roman"/>
          </w:rPr>
          <w:delText>the Contractor</w:delText>
        </w:r>
      </w:del>
      <w:ins w:id="565"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shall be made via electronic funds transfer in accordance with instructions filed by </w:t>
      </w:r>
      <w:del w:id="566" w:author="Author">
        <w:r w:rsidRPr="006E4F58" w:rsidDel="00D4355F">
          <w:rPr>
            <w:rFonts w:ascii="Times New Roman" w:eastAsia="Times New Roman" w:hAnsi="Times New Roman" w:cs="Times New Roman"/>
          </w:rPr>
          <w:delText>the Contractor</w:delText>
        </w:r>
      </w:del>
      <w:ins w:id="567"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3A071D4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del w:id="568" w:author="Author">
        <w:r w:rsidRPr="006E4F58" w:rsidDel="005542D3">
          <w:rPr>
            <w:rFonts w:ascii="Times New Roman" w:eastAsia="Times New Roman" w:hAnsi="Times New Roman" w:cs="Times New Roman"/>
            <w:b/>
          </w:rPr>
          <w:delText>.</w:delText>
        </w:r>
        <w:r w:rsidRPr="006E4F58" w:rsidDel="005542D3">
          <w:rPr>
            <w:rFonts w:ascii="Times New Roman" w:eastAsia="Times New Roman" w:hAnsi="Times New Roman" w:cs="Times New Roman"/>
          </w:rPr>
          <w:delText xml:space="preserve">  Any inconsistency or ambiguity in this Contract shall be resolved by giving precedence in the following order: (1) this Contract, (2) attachments prepared by the State, (3) RFP</w:delText>
        </w:r>
        <w:r w:rsidR="003E4E84" w:rsidDel="005542D3">
          <w:rPr>
            <w:rFonts w:ascii="Times New Roman" w:eastAsia="Times New Roman" w:hAnsi="Times New Roman" w:cs="Times New Roman"/>
          </w:rPr>
          <w:delText xml:space="preserve"> </w:delText>
        </w:r>
        <w:r w:rsidRPr="006E4F58" w:rsidDel="005542D3">
          <w:rPr>
            <w:rFonts w:ascii="Times New Roman" w:eastAsia="Times New Roman" w:hAnsi="Times New Roman" w:cs="Times New Roman"/>
          </w:rPr>
          <w:delText>#_____, (4) Contractor’s response to RFP</w:delText>
        </w:r>
        <w:r w:rsidR="003E4E84" w:rsidDel="005542D3">
          <w:rPr>
            <w:rFonts w:ascii="Times New Roman" w:eastAsia="Times New Roman" w:hAnsi="Times New Roman" w:cs="Times New Roman"/>
          </w:rPr>
          <w:delText xml:space="preserve"> </w:delText>
        </w:r>
        <w:r w:rsidRPr="006E4F58" w:rsidDel="005542D3">
          <w:rPr>
            <w:rFonts w:ascii="Times New Roman" w:eastAsia="Times New Roman" w:hAnsi="Times New Roman" w:cs="Times New Roman"/>
          </w:rPr>
          <w:delText>#_____, and (5) attachments prepared by the Contractor</w:delText>
        </w:r>
      </w:del>
      <w:ins w:id="569" w:author="Author">
        <w:del w:id="570" w:author="Author">
          <w:r w:rsidR="00D4355F" w:rsidDel="005542D3">
            <w:rPr>
              <w:rFonts w:ascii="Times New Roman" w:eastAsia="Times New Roman" w:hAnsi="Times New Roman" w:cs="Times New Roman"/>
            </w:rPr>
            <w:delText>Delta Dental</w:delText>
          </w:r>
        </w:del>
      </w:ins>
      <w:del w:id="571" w:author="Author">
        <w:r w:rsidRPr="006E4F58" w:rsidDel="005542D3">
          <w:rPr>
            <w:rFonts w:ascii="Times New Roman" w:eastAsia="Times New Roman" w:hAnsi="Times New Roman" w:cs="Times New Roman"/>
          </w:rPr>
          <w:delText>. All attachments, and all documents referred to in this paragraph, are hereby incorporated fully by reference</w:delText>
        </w:r>
      </w:del>
      <w:ins w:id="572" w:author="Author">
        <w:r w:rsidR="005542D3">
          <w:rPr>
            <w:rFonts w:ascii="Times New Roman" w:eastAsia="Times New Roman" w:hAnsi="Times New Roman" w:cs="Times New Roman"/>
            <w:b/>
          </w:rPr>
          <w:t>- Deleted</w:t>
        </w:r>
      </w:ins>
      <w:r w:rsidRPr="006E4F58">
        <w:rPr>
          <w:rFonts w:ascii="Times New Roman" w:eastAsia="Times New Roman" w:hAnsi="Times New Roman" w:cs="Times New Roman"/>
        </w:rPr>
        <w:t>.</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02B8C036"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ins w:id="573" w:author="Author">
        <w:r w:rsidR="005542D3">
          <w:rPr>
            <w:rFonts w:ascii="Times New Roman" w:hAnsi="Times New Roman" w:cs="Times New Roman"/>
            <w:b/>
          </w:rPr>
          <w:t xml:space="preserve"> - Deleted</w:t>
        </w:r>
      </w:ins>
      <w:r w:rsidRPr="006E4F58">
        <w:rPr>
          <w:rFonts w:ascii="Times New Roman" w:hAnsi="Times New Roman" w:cs="Times New Roman"/>
          <w:b/>
        </w:rPr>
        <w:t>.</w:t>
      </w:r>
      <w:r w:rsidRPr="006E4F58">
        <w:rPr>
          <w:rFonts w:ascii="Times New Roman" w:hAnsi="Times New Roman" w:cs="Times New Roman"/>
        </w:rPr>
        <w:t xml:space="preserve">  </w:t>
      </w:r>
    </w:p>
    <w:p w14:paraId="172A12E4" w14:textId="079B9C56" w:rsidR="006E4F58" w:rsidRPr="006E4F58" w:rsidDel="005542D3" w:rsidRDefault="006E4F58" w:rsidP="006E4F58">
      <w:pPr>
        <w:spacing w:after="0" w:line="240" w:lineRule="auto"/>
        <w:rPr>
          <w:del w:id="574" w:author="Author"/>
          <w:rFonts w:ascii="Times New Roman" w:hAnsi="Times New Roman" w:cs="Times New Roman"/>
        </w:rPr>
      </w:pPr>
      <w:del w:id="575" w:author="Author">
        <w:r w:rsidRPr="006E4F58" w:rsidDel="005542D3">
          <w:rPr>
            <w:rFonts w:ascii="Times New Roman" w:hAnsi="Times New Roman" w:cs="Times New Roman"/>
          </w:rPr>
          <w:delText>A. All documents, records, programs, applications, data, algorithms, film, tape, articles, memoranda, and other materials (the “Materials”) not developed or licensed by the Contractor</w:delText>
        </w:r>
      </w:del>
      <w:ins w:id="576" w:author="Author">
        <w:del w:id="577" w:author="Author">
          <w:r w:rsidR="00D4355F" w:rsidDel="005542D3">
            <w:rPr>
              <w:rFonts w:ascii="Times New Roman" w:hAnsi="Times New Roman" w:cs="Times New Roman"/>
            </w:rPr>
            <w:delText>Delta Dental</w:delText>
          </w:r>
        </w:del>
      </w:ins>
      <w:del w:id="578" w:author="Author">
        <w:r w:rsidRPr="006E4F58" w:rsidDel="005542D3">
          <w:rPr>
            <w:rFonts w:ascii="Times New Roman" w:hAnsi="Times New Roman" w:cs="Times New Roman"/>
          </w:rPr>
          <w:delText xml:space="preserve"> prior to execution of this Contract, but specifically developed under this Contract shall be considered “work for hire” and the Contractor</w:delText>
        </w:r>
      </w:del>
      <w:ins w:id="579" w:author="Author">
        <w:del w:id="580" w:author="Author">
          <w:r w:rsidR="00D4355F" w:rsidDel="005542D3">
            <w:rPr>
              <w:rFonts w:ascii="Times New Roman" w:hAnsi="Times New Roman" w:cs="Times New Roman"/>
            </w:rPr>
            <w:delText>Delta Dental</w:delText>
          </w:r>
        </w:del>
      </w:ins>
      <w:del w:id="581" w:author="Author">
        <w:r w:rsidRPr="006E4F58" w:rsidDel="005542D3">
          <w:rPr>
            <w:rFonts w:ascii="Times New Roman" w:hAnsi="Times New Roman" w:cs="Times New Roman"/>
          </w:rPr>
          <w:delText xml:space="preserve"> hereby transfers and assigns any ownership claims to the State so that all Materials will be the property of the State. If ownership interest in the Materials cannot be assigned to the State, the Contractor</w:delText>
        </w:r>
      </w:del>
      <w:ins w:id="582" w:author="Author">
        <w:del w:id="583" w:author="Author">
          <w:r w:rsidR="00D4355F" w:rsidDel="005542D3">
            <w:rPr>
              <w:rFonts w:ascii="Times New Roman" w:hAnsi="Times New Roman" w:cs="Times New Roman"/>
            </w:rPr>
            <w:delText>Delta Dental</w:delText>
          </w:r>
        </w:del>
      </w:ins>
      <w:del w:id="584" w:author="Author">
        <w:r w:rsidRPr="006E4F58" w:rsidDel="005542D3">
          <w:rPr>
            <w:rFonts w:ascii="Times New Roman" w:hAnsi="Times New Roman" w:cs="Times New Roman"/>
          </w:rPr>
          <w:delText xml:space="preserve"> grants the State a non-exclusive, non-cancelable, perpetual, worldwide royalty-free license to use the Materials and to use, modify, copy and create derivative works of the Materials.   </w:delText>
        </w:r>
      </w:del>
    </w:p>
    <w:p w14:paraId="172A12E5" w14:textId="77C93980" w:rsidR="006E4F58" w:rsidRPr="006E4F58" w:rsidDel="005542D3" w:rsidRDefault="006E4F58" w:rsidP="006E4F58">
      <w:pPr>
        <w:spacing w:after="0" w:line="240" w:lineRule="auto"/>
        <w:rPr>
          <w:del w:id="585" w:author="Author"/>
          <w:rFonts w:ascii="Times New Roman" w:eastAsia="Times New Roman" w:hAnsi="Times New Roman" w:cs="Times New Roman"/>
        </w:rPr>
      </w:pPr>
    </w:p>
    <w:p w14:paraId="172A12E6" w14:textId="5E6208C1" w:rsidR="006E4F58" w:rsidRPr="006E4F58" w:rsidDel="005542D3" w:rsidRDefault="006E4F58" w:rsidP="006E4F58">
      <w:pPr>
        <w:spacing w:after="0" w:line="240" w:lineRule="auto"/>
        <w:rPr>
          <w:del w:id="586" w:author="Author"/>
          <w:rFonts w:ascii="Times New Roman" w:eastAsia="Times New Roman" w:hAnsi="Times New Roman" w:cs="Times New Roman"/>
        </w:rPr>
      </w:pPr>
      <w:del w:id="587" w:author="Author">
        <w:r w:rsidRPr="006E4F58" w:rsidDel="005542D3">
          <w:rPr>
            <w:rFonts w:ascii="Times New Roman" w:eastAsia="Times New Roman" w:hAnsi="Times New Roman" w:cs="Times New Roman"/>
          </w:rPr>
          <w:delText>B. Use of the Materials, other than related to contract performance by the Contractor</w:delText>
        </w:r>
      </w:del>
      <w:ins w:id="588" w:author="Author">
        <w:del w:id="589" w:author="Author">
          <w:r w:rsidR="00D4355F" w:rsidDel="005542D3">
            <w:rPr>
              <w:rFonts w:ascii="Times New Roman" w:eastAsia="Times New Roman" w:hAnsi="Times New Roman" w:cs="Times New Roman"/>
            </w:rPr>
            <w:delText>Delta Dental</w:delText>
          </w:r>
        </w:del>
      </w:ins>
      <w:del w:id="590" w:author="Author">
        <w:r w:rsidRPr="006E4F58" w:rsidDel="005542D3">
          <w:rPr>
            <w:rFonts w:ascii="Times New Roman" w:eastAsia="Times New Roman" w:hAnsi="Times New Roman" w:cs="Times New Roman"/>
          </w:rPr>
          <w:delText>, without the prior written consent of the State, is prohibited.  During the performance of this Contract, the Contractor</w:delText>
        </w:r>
      </w:del>
      <w:ins w:id="591" w:author="Author">
        <w:del w:id="592" w:author="Author">
          <w:r w:rsidR="00D4355F" w:rsidDel="005542D3">
            <w:rPr>
              <w:rFonts w:ascii="Times New Roman" w:eastAsia="Times New Roman" w:hAnsi="Times New Roman" w:cs="Times New Roman"/>
            </w:rPr>
            <w:delText>Delta Dental</w:delText>
          </w:r>
        </w:del>
      </w:ins>
      <w:del w:id="593" w:author="Author">
        <w:r w:rsidRPr="006E4F58" w:rsidDel="005542D3">
          <w:rPr>
            <w:rFonts w:ascii="Times New Roman" w:eastAsia="Times New Roman" w:hAnsi="Times New Roman" w:cs="Times New Roman"/>
          </w:rPr>
          <w:delText xml:space="preserve"> shall be responsible for any loss of or damage to the Materials developed for or supplied by the State and used to develop or assist in the services provided while the Materials are in the possession of the Contractor</w:delText>
        </w:r>
      </w:del>
      <w:ins w:id="594" w:author="Author">
        <w:del w:id="595" w:author="Author">
          <w:r w:rsidR="00D4355F" w:rsidDel="005542D3">
            <w:rPr>
              <w:rFonts w:ascii="Times New Roman" w:eastAsia="Times New Roman" w:hAnsi="Times New Roman" w:cs="Times New Roman"/>
            </w:rPr>
            <w:delText>Delta Dental</w:delText>
          </w:r>
        </w:del>
      </w:ins>
      <w:del w:id="596" w:author="Author">
        <w:r w:rsidRPr="006E4F58" w:rsidDel="005542D3">
          <w:rPr>
            <w:rFonts w:ascii="Times New Roman" w:eastAsia="Times New Roman" w:hAnsi="Times New Roman" w:cs="Times New Roman"/>
          </w:rPr>
          <w:delText>.  Any loss or damage thereto shall be restored at the Contractor</w:delText>
        </w:r>
      </w:del>
      <w:ins w:id="597" w:author="Author">
        <w:del w:id="598" w:author="Author">
          <w:r w:rsidR="00D4355F" w:rsidDel="005542D3">
            <w:rPr>
              <w:rFonts w:ascii="Times New Roman" w:eastAsia="Times New Roman" w:hAnsi="Times New Roman" w:cs="Times New Roman"/>
            </w:rPr>
            <w:delText>Delta Dental</w:delText>
          </w:r>
        </w:del>
      </w:ins>
      <w:del w:id="599" w:author="Author">
        <w:r w:rsidRPr="006E4F58" w:rsidDel="005542D3">
          <w:rPr>
            <w:rFonts w:ascii="Times New Roman" w:eastAsia="Times New Roman" w:hAnsi="Times New Roman" w:cs="Times New Roman"/>
          </w:rPr>
          <w:delText>’s expense. The Contractor</w:delText>
        </w:r>
      </w:del>
      <w:ins w:id="600" w:author="Author">
        <w:del w:id="601" w:author="Author">
          <w:r w:rsidR="00D4355F" w:rsidDel="005542D3">
            <w:rPr>
              <w:rFonts w:ascii="Times New Roman" w:eastAsia="Times New Roman" w:hAnsi="Times New Roman" w:cs="Times New Roman"/>
            </w:rPr>
            <w:delText>Delta Dental</w:delText>
          </w:r>
        </w:del>
      </w:ins>
      <w:del w:id="602" w:author="Author">
        <w:r w:rsidRPr="006E4F58" w:rsidDel="005542D3">
          <w:rPr>
            <w:rFonts w:ascii="Times New Roman" w:eastAsia="Times New Roman" w:hAnsi="Times New Roman" w:cs="Times New Roman"/>
          </w:rPr>
          <w:delText xml:space="preserve"> shall provide the State full, immediate, and unrestricted access to the Materials and to Contractor’s work product during the term of this Contract.</w:delText>
        </w:r>
      </w:del>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68B6F49C"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del w:id="603" w:author="Author">
        <w:r w:rsidR="00076DB6" w:rsidDel="005A4890">
          <w:rPr>
            <w:rFonts w:ascii="Times New Roman" w:eastAsia="Times New Roman" w:hAnsi="Times New Roman" w:cs="Times New Roman"/>
          </w:rPr>
          <w:delText>thirty-five</w:delText>
        </w:r>
        <w:r w:rsidRPr="006E4F58" w:rsidDel="005A4890">
          <w:rPr>
            <w:rFonts w:ascii="Times New Roman" w:eastAsia="Times New Roman" w:hAnsi="Times New Roman" w:cs="Times New Roman"/>
          </w:rPr>
          <w:delText xml:space="preserve"> </w:delText>
        </w:r>
        <w:r w:rsidR="00D574E0" w:rsidDel="005A4890">
          <w:rPr>
            <w:rFonts w:ascii="Times New Roman" w:eastAsia="Times New Roman" w:hAnsi="Times New Roman" w:cs="Times New Roman"/>
          </w:rPr>
          <w:delText>(</w:delText>
        </w:r>
        <w:r w:rsidRPr="006E4F58" w:rsidDel="005A4890">
          <w:rPr>
            <w:rFonts w:ascii="Times New Roman" w:eastAsia="Times New Roman" w:hAnsi="Times New Roman" w:cs="Times New Roman"/>
          </w:rPr>
          <w:delText>35</w:delText>
        </w:r>
        <w:r w:rsidR="00D574E0" w:rsidDel="005A4890">
          <w:rPr>
            <w:rFonts w:ascii="Times New Roman" w:eastAsia="Times New Roman" w:hAnsi="Times New Roman" w:cs="Times New Roman"/>
          </w:rPr>
          <w:delText>)</w:delText>
        </w:r>
        <w:r w:rsidRPr="006E4F58" w:rsidDel="005A4890">
          <w:rPr>
            <w:rFonts w:ascii="Times New Roman" w:eastAsia="Times New Roman" w:hAnsi="Times New Roman" w:cs="Times New Roman"/>
          </w:rPr>
          <w:delText xml:space="preserve"> days in arrears </w:delText>
        </w:r>
      </w:del>
      <w:r w:rsidRPr="006E4F58">
        <w:rPr>
          <w:rFonts w:ascii="Times New Roman" w:eastAsia="Times New Roman" w:hAnsi="Times New Roman" w:cs="Times New Roman"/>
        </w:rPr>
        <w:t>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4-13-2-14.8, the direct deposit by electronic funds transfer to the financial institution designated by </w:t>
      </w:r>
      <w:del w:id="604" w:author="Author">
        <w:r w:rsidRPr="006E4F58" w:rsidDel="00D4355F">
          <w:rPr>
            <w:rFonts w:ascii="Times New Roman" w:eastAsia="Times New Roman" w:hAnsi="Times New Roman" w:cs="Times New Roman"/>
          </w:rPr>
          <w:delText>the Contractor</w:delText>
        </w:r>
      </w:del>
      <w:ins w:id="605"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4E07F7A1"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del w:id="606" w:author="Author">
        <w:r w:rsidR="00D515C5" w:rsidDel="005A4890">
          <w:rPr>
            <w:rFonts w:ascii="Times New Roman" w:hAnsi="Times New Roman" w:cs="Times New Roman"/>
          </w:rPr>
          <w:delText xml:space="preserve">If the </w:delText>
        </w:r>
        <w:r w:rsidR="00D515C5" w:rsidRPr="00CC7635" w:rsidDel="005A4890">
          <w:rPr>
            <w:rFonts w:ascii="Times New Roman" w:hAnsi="Times New Roman" w:cs="Times New Roman"/>
          </w:rPr>
          <w:delText>Contractor</w:delText>
        </w:r>
      </w:del>
      <w:ins w:id="607" w:author="Author">
        <w:del w:id="608" w:author="Author">
          <w:r w:rsidR="00D4355F" w:rsidDel="005A4890">
            <w:rPr>
              <w:rFonts w:ascii="Times New Roman" w:hAnsi="Times New Roman" w:cs="Times New Roman"/>
            </w:rPr>
            <w:delText>Delta Dental</w:delText>
          </w:r>
        </w:del>
      </w:ins>
      <w:del w:id="609" w:author="Author">
        <w:r w:rsidR="00D515C5" w:rsidRPr="00CC7635" w:rsidDel="005A4890">
          <w:rPr>
            <w:rFonts w:ascii="Times New Roman" w:hAnsi="Times New Roman" w:cs="Times New Roman"/>
            <w:spacing w:val="-2"/>
          </w:rPr>
          <w:delText xml:space="preserve"> </w:delText>
        </w:r>
        <w:r w:rsidR="00D515C5" w:rsidRPr="00CC7635" w:rsidDel="005A4890">
          <w:rPr>
            <w:rFonts w:ascii="Times New Roman" w:hAnsi="Times New Roman" w:cs="Times New Roman"/>
          </w:rPr>
          <w:delText>is</w:delText>
        </w:r>
        <w:r w:rsidR="00D515C5" w:rsidRPr="00CC7635" w:rsidDel="005A4890">
          <w:rPr>
            <w:rFonts w:ascii="Times New Roman" w:hAnsi="Times New Roman" w:cs="Times New Roman"/>
            <w:spacing w:val="-2"/>
          </w:rPr>
          <w:delText xml:space="preserve"> </w:delText>
        </w:r>
        <w:r w:rsidR="00D515C5" w:rsidRPr="00CC7635" w:rsidDel="005A4890">
          <w:rPr>
            <w:rFonts w:ascii="Times New Roman" w:hAnsi="Times New Roman" w:cs="Times New Roman"/>
          </w:rPr>
          <w:delText>being</w:delText>
        </w:r>
        <w:r w:rsidR="00D515C5" w:rsidRPr="00CC7635" w:rsidDel="005A4890">
          <w:rPr>
            <w:rFonts w:ascii="Times New Roman" w:hAnsi="Times New Roman" w:cs="Times New Roman"/>
            <w:spacing w:val="-3"/>
          </w:rPr>
          <w:delText xml:space="preserve"> </w:delText>
        </w:r>
        <w:r w:rsidR="00D515C5" w:rsidRPr="00CC7635" w:rsidDel="005A4890">
          <w:rPr>
            <w:rFonts w:ascii="Times New Roman" w:hAnsi="Times New Roman" w:cs="Times New Roman"/>
          </w:rPr>
          <w:delText>paid in</w:delText>
        </w:r>
        <w:r w:rsidR="00D515C5" w:rsidRPr="00CC7635" w:rsidDel="005A4890">
          <w:rPr>
            <w:rFonts w:ascii="Times New Roman" w:hAnsi="Times New Roman" w:cs="Times New Roman"/>
            <w:spacing w:val="-3"/>
          </w:rPr>
          <w:delText xml:space="preserve"> </w:delText>
        </w:r>
        <w:r w:rsidR="00D515C5" w:rsidRPr="00CC7635" w:rsidDel="005A4890">
          <w:rPr>
            <w:rFonts w:ascii="Times New Roman" w:hAnsi="Times New Roman" w:cs="Times New Roman"/>
          </w:rPr>
          <w:delText>advance</w:delText>
        </w:r>
        <w:r w:rsidR="00D515C5" w:rsidRPr="00CC7635" w:rsidDel="005A4890">
          <w:rPr>
            <w:rFonts w:ascii="Times New Roman" w:hAnsi="Times New Roman" w:cs="Times New Roman"/>
            <w:spacing w:val="-2"/>
          </w:rPr>
          <w:delText xml:space="preserve"> </w:delText>
        </w:r>
        <w:r w:rsidR="00D515C5" w:rsidRPr="00CC7635" w:rsidDel="005A4890">
          <w:rPr>
            <w:rFonts w:ascii="Times New Roman" w:hAnsi="Times New Roman" w:cs="Times New Roman"/>
          </w:rPr>
          <w:delText>for</w:delText>
        </w:r>
        <w:r w:rsidR="00D515C5" w:rsidDel="005A4890">
          <w:rPr>
            <w:rFonts w:ascii="Times New Roman" w:hAnsi="Times New Roman" w:cs="Times New Roman"/>
            <w:spacing w:val="53"/>
          </w:rPr>
          <w:delText xml:space="preserve"> </w:delText>
        </w:r>
        <w:r w:rsidR="00D515C5" w:rsidRPr="00CC7635" w:rsidDel="005A4890">
          <w:rPr>
            <w:rFonts w:ascii="Times New Roman" w:hAnsi="Times New Roman" w:cs="Times New Roman"/>
          </w:rPr>
          <w:delText xml:space="preserve">the maintenance </w:delText>
        </w:r>
        <w:r w:rsidR="00D515C5" w:rsidRPr="00CC7635" w:rsidDel="005A4890">
          <w:rPr>
            <w:rFonts w:ascii="Times New Roman" w:hAnsi="Times New Roman" w:cs="Times New Roman"/>
            <w:spacing w:val="-2"/>
          </w:rPr>
          <w:delText>of</w:delText>
        </w:r>
        <w:r w:rsidR="00D515C5" w:rsidRPr="00CC7635" w:rsidDel="005A4890">
          <w:rPr>
            <w:rFonts w:ascii="Times New Roman" w:hAnsi="Times New Roman" w:cs="Times New Roman"/>
          </w:rPr>
          <w:delText xml:space="preserve"> equipment, software</w:delText>
        </w:r>
        <w:r w:rsidR="00D515C5" w:rsidDel="005A4890">
          <w:rPr>
            <w:rFonts w:ascii="Times New Roman" w:hAnsi="Times New Roman" w:cs="Times New Roman"/>
          </w:rPr>
          <w:delText xml:space="preserve"> or a service as a subscription, then p</w:delText>
        </w:r>
        <w:r w:rsidRPr="006E4F58" w:rsidDel="005A4890">
          <w:rPr>
            <w:rFonts w:ascii="Times New Roman" w:eastAsia="Times New Roman" w:hAnsi="Times New Roman" w:cs="Times New Roman"/>
          </w:rPr>
          <w:delText>ursuant to IC §</w:delText>
        </w:r>
        <w:r w:rsidR="003E4E84" w:rsidDel="005A4890">
          <w:rPr>
            <w:rFonts w:ascii="Times New Roman" w:eastAsia="Times New Roman" w:hAnsi="Times New Roman" w:cs="Times New Roman"/>
          </w:rPr>
          <w:delText xml:space="preserve"> </w:delText>
        </w:r>
        <w:r w:rsidRPr="006E4F58" w:rsidDel="005A4890">
          <w:rPr>
            <w:rFonts w:ascii="Times New Roman" w:eastAsia="Times New Roman" w:hAnsi="Times New Roman" w:cs="Times New Roman"/>
          </w:rPr>
          <w:delText xml:space="preserve">4-13-2-20(b)(14), </w:delText>
        </w:r>
        <w:r w:rsidR="00D515C5" w:rsidDel="005A4890">
          <w:rPr>
            <w:rFonts w:ascii="Times New Roman" w:eastAsia="Times New Roman" w:hAnsi="Times New Roman" w:cs="Times New Roman"/>
          </w:rPr>
          <w:delText xml:space="preserve">the </w:delText>
        </w:r>
        <w:r w:rsidRPr="006E4F58" w:rsidDel="005A4890">
          <w:rPr>
            <w:rFonts w:ascii="Times New Roman" w:eastAsia="Times New Roman" w:hAnsi="Times New Roman" w:cs="Times New Roman"/>
          </w:rPr>
          <w:delText>Contractor</w:delText>
        </w:r>
      </w:del>
      <w:ins w:id="610" w:author="Author">
        <w:del w:id="611" w:author="Author">
          <w:r w:rsidR="00D4355F" w:rsidDel="005A4890">
            <w:rPr>
              <w:rFonts w:ascii="Times New Roman" w:eastAsia="Times New Roman" w:hAnsi="Times New Roman" w:cs="Times New Roman"/>
            </w:rPr>
            <w:delText>Delta Dental</w:delText>
          </w:r>
        </w:del>
      </w:ins>
      <w:del w:id="612" w:author="Author">
        <w:r w:rsidRPr="006E4F58" w:rsidDel="005A4890">
          <w:rPr>
            <w:rFonts w:ascii="Times New Roman" w:eastAsia="Times New Roman" w:hAnsi="Times New Roman" w:cs="Times New Roman"/>
          </w:rPr>
          <w:delText xml:space="preserve"> agrees that if it fails to </w:delText>
        </w:r>
        <w:r w:rsidR="00D515C5" w:rsidDel="005A4890">
          <w:rPr>
            <w:rFonts w:ascii="Times New Roman" w:eastAsia="Times New Roman" w:hAnsi="Times New Roman" w:cs="Times New Roman"/>
          </w:rPr>
          <w:delText xml:space="preserve">fully provide or perform under this </w:delText>
        </w:r>
        <w:r w:rsidRPr="006E4F58" w:rsidDel="005A4890">
          <w:rPr>
            <w:rFonts w:ascii="Times New Roman" w:eastAsia="Times New Roman" w:hAnsi="Times New Roman" w:cs="Times New Roman"/>
          </w:rPr>
          <w:delText>Contract, upon receipt of written notice from the State, it shall promptly refund the consideration paid, pro-rated through the date of non-performance</w:delText>
        </w:r>
      </w:del>
      <w:ins w:id="613" w:author="Author">
        <w:r w:rsidR="005A4890">
          <w:rPr>
            <w:rFonts w:ascii="Times New Roman" w:hAnsi="Times New Roman" w:cs="Times New Roman"/>
          </w:rPr>
          <w:t>Deleted</w:t>
        </w:r>
      </w:ins>
      <w:r w:rsidRPr="006E4F58">
        <w:rPr>
          <w:rFonts w:ascii="Times New Roman" w:eastAsia="Times New Roman" w:hAnsi="Times New Roman" w:cs="Times New Roman"/>
        </w:rPr>
        <w:t xml:space="preserv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446C124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xml:space="preserve">.  </w:t>
      </w:r>
      <w:ins w:id="614" w:author="Author">
        <w:r w:rsidR="005A4890">
          <w:rPr>
            <w:rFonts w:ascii="Times New Roman" w:eastAsia="Times New Roman" w:hAnsi="Times New Roman" w:cs="Times New Roman"/>
          </w:rPr>
          <w:t>Each party</w:t>
        </w:r>
      </w:ins>
      <w:del w:id="615" w:author="Author">
        <w:r w:rsidRPr="006E4F58" w:rsidDel="005A4890">
          <w:rPr>
            <w:rFonts w:ascii="Times New Roman" w:eastAsia="Times New Roman" w:hAnsi="Times New Roman" w:cs="Times New Roman"/>
          </w:rPr>
          <w:delText>The State</w:delText>
        </w:r>
      </w:del>
      <w:r w:rsidRPr="006E4F58">
        <w:rPr>
          <w:rFonts w:ascii="Times New Roman" w:eastAsia="Times New Roman" w:hAnsi="Times New Roman" w:cs="Times New Roman"/>
        </w:rPr>
        <w:t xml:space="preserve"> will in good faith perform its required obligations hereunder and does not agree to pay any penalties, liquidated damages, </w:t>
      </w:r>
      <w:proofErr w:type="gramStart"/>
      <w:r w:rsidRPr="006E4F58">
        <w:rPr>
          <w:rFonts w:ascii="Times New Roman" w:eastAsia="Times New Roman" w:hAnsi="Times New Roman" w:cs="Times New Roman"/>
        </w:rPr>
        <w:t>interest</w:t>
      </w:r>
      <w:proofErr w:type="gramEnd"/>
      <w:r w:rsidRPr="006E4F58">
        <w:rPr>
          <w:rFonts w:ascii="Times New Roman" w:eastAsia="Times New Roman" w:hAnsi="Times New Roman" w:cs="Times New Roman"/>
        </w:rPr>
        <w:t xml:space="preserve">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1DDADC7" w:rsidR="006E4F58" w:rsidRPr="006E4F58" w:rsidDel="005A4890" w:rsidRDefault="006E4F58" w:rsidP="006E4F58">
      <w:pPr>
        <w:spacing w:after="0" w:line="240" w:lineRule="auto"/>
        <w:rPr>
          <w:del w:id="616" w:author="Author"/>
          <w:rFonts w:ascii="Times New Roman" w:eastAsia="Times New Roman" w:hAnsi="Times New Roman" w:cs="Times New Roman"/>
        </w:rPr>
      </w:pPr>
      <w:del w:id="617" w:author="Author">
        <w:r w:rsidRPr="006E4F58" w:rsidDel="005A4890">
          <w:rPr>
            <w:rFonts w:ascii="Times New Roman" w:eastAsia="Times New Roman" w:hAnsi="Times New Roman" w:cs="Times New Roman"/>
          </w:rPr>
          <w:delText>Notwithstanding the provisions contained in IC §</w:delText>
        </w:r>
        <w:r w:rsidR="003E4E84" w:rsidDel="005A4890">
          <w:rPr>
            <w:rFonts w:ascii="Times New Roman" w:eastAsia="Times New Roman" w:hAnsi="Times New Roman" w:cs="Times New Roman"/>
          </w:rPr>
          <w:delText xml:space="preserve"> </w:delText>
        </w:r>
        <w:r w:rsidRPr="006E4F58" w:rsidDel="005A4890">
          <w:rPr>
            <w:rFonts w:ascii="Times New Roman" w:eastAsia="Times New Roman" w:hAnsi="Times New Roman" w:cs="Times New Roman"/>
          </w:rPr>
          <w:delText>5-17-5, any liability resulting from the State’s failure to make prompt payment shall be based solely on the amount of funding originating from the State and shall not be based on funding from federal or other sources.</w:delText>
        </w:r>
      </w:del>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4F24176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ins w:id="618" w:author="Author">
        <w:r w:rsidR="005A4890">
          <w:rPr>
            <w:rFonts w:ascii="Times New Roman" w:eastAsia="Times New Roman" w:hAnsi="Times New Roman" w:cs="Times New Roman"/>
            <w:b/>
          </w:rPr>
          <w:t xml:space="preserve"> - Deleted</w:t>
        </w:r>
      </w:ins>
      <w:r w:rsidRPr="006E4F58">
        <w:rPr>
          <w:rFonts w:ascii="Times New Roman" w:eastAsia="Times New Roman" w:hAnsi="Times New Roman" w:cs="Times New Roman"/>
        </w:rPr>
        <w:t>.</w:t>
      </w:r>
      <w:del w:id="619" w:author="Author">
        <w:r w:rsidRPr="006E4F58" w:rsidDel="005A4890">
          <w:rPr>
            <w:rFonts w:ascii="Times New Roman" w:eastAsia="Times New Roman" w:hAnsi="Times New Roman" w:cs="Times New Roman"/>
          </w:rPr>
          <w:delText xml:space="preserve">  The Contractor</w:delText>
        </w:r>
      </w:del>
      <w:ins w:id="620" w:author="Author">
        <w:del w:id="621" w:author="Author">
          <w:r w:rsidR="00D4355F" w:rsidDel="005A4890">
            <w:rPr>
              <w:rFonts w:ascii="Times New Roman" w:eastAsia="Times New Roman" w:hAnsi="Times New Roman" w:cs="Times New Roman"/>
            </w:rPr>
            <w:delText>Delta Dental</w:delText>
          </w:r>
        </w:del>
      </w:ins>
      <w:del w:id="622" w:author="Author">
        <w:r w:rsidRPr="006E4F58" w:rsidDel="005A4890">
          <w:rPr>
            <w:rFonts w:ascii="Times New Roman" w:eastAsia="Times New Roman" w:hAnsi="Times New Roman" w:cs="Times New Roman"/>
          </w:rPr>
          <w:delText xml:space="preserve">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delText>
        </w:r>
      </w:del>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55AB9775"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del w:id="623" w:author="Author">
        <w:r w:rsidR="00D515C5" w:rsidRPr="00CC7635" w:rsidDel="00D4355F">
          <w:rPr>
            <w:rFonts w:ascii="Times New Roman" w:hAnsi="Times New Roman" w:cs="Times New Roman"/>
          </w:rPr>
          <w:delText>The</w:delText>
        </w:r>
        <w:r w:rsidR="00D515C5" w:rsidRPr="00CC7635" w:rsidDel="00D4355F">
          <w:rPr>
            <w:rFonts w:ascii="Times New Roman" w:hAnsi="Times New Roman" w:cs="Times New Roman"/>
            <w:spacing w:val="-2"/>
          </w:rPr>
          <w:delText xml:space="preserve"> </w:delText>
        </w:r>
        <w:r w:rsidR="00D515C5" w:rsidRPr="00CC7635" w:rsidDel="00D4355F">
          <w:rPr>
            <w:rFonts w:ascii="Times New Roman" w:hAnsi="Times New Roman" w:cs="Times New Roman"/>
          </w:rPr>
          <w:delText>Contractor</w:delText>
        </w:r>
      </w:del>
      <w:ins w:id="624" w:author="Author">
        <w:r w:rsidR="00D4355F">
          <w:rPr>
            <w:rFonts w:ascii="Times New Roman" w:hAnsi="Times New Roman" w:cs="Times New Roman"/>
          </w:rPr>
          <w:t>Delta Dental</w:t>
        </w:r>
      </w:ins>
      <w:r w:rsidR="00D515C5" w:rsidRPr="00CC7635">
        <w:rPr>
          <w:rFonts w:ascii="Times New Roman" w:hAnsi="Times New Roman" w:cs="Times New Roman"/>
        </w:rPr>
        <w:t xml:space="preserve">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CC185C" w:rsidRPr="00CC7635">
        <w:rPr>
          <w:rFonts w:ascii="Times New Roman" w:hAnsi="Times New Roman" w:cs="Times New Roman"/>
        </w:rPr>
        <w:t>information and</w:t>
      </w:r>
      <w:r w:rsidR="00D515C5" w:rsidRPr="00CC7635">
        <w:rPr>
          <w:rFonts w:ascii="Times New Roman" w:hAnsi="Times New Roman" w:cs="Times New Roman"/>
        </w:rPr>
        <w:t xml:space="preserve"> </w:t>
      </w:r>
      <w:del w:id="625" w:author="Author">
        <w:r w:rsidR="00C82069" w:rsidDel="005A4890">
          <w:rPr>
            <w:rFonts w:ascii="Times New Roman" w:hAnsi="Times New Roman" w:cs="Times New Roman"/>
          </w:rPr>
          <w:delText xml:space="preserve">the State </w:delText>
        </w:r>
      </w:del>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on</w:t>
      </w:r>
      <w:del w:id="626" w:author="Author">
        <w:r w:rsidR="00D515C5" w:rsidRPr="00CC7635" w:rsidDel="005A4890">
          <w:rPr>
            <w:rFonts w:ascii="Times New Roman" w:hAnsi="Times New Roman" w:cs="Times New Roman"/>
          </w:rPr>
          <w:delText xml:space="preserve"> </w:delText>
        </w:r>
        <w:r w:rsidR="003E4E84" w:rsidDel="005A4890">
          <w:rPr>
            <w:rFonts w:ascii="Times New Roman" w:hAnsi="Times New Roman" w:cs="Times New Roman"/>
          </w:rPr>
          <w:delText xml:space="preserve">the transparency </w:delText>
        </w:r>
        <w:r w:rsidR="00572EFD" w:rsidDel="005A4890">
          <w:rPr>
            <w:rFonts w:ascii="Times New Roman" w:hAnsi="Times New Roman" w:cs="Times New Roman"/>
          </w:rPr>
          <w:delText xml:space="preserve">portal </w:delText>
        </w:r>
      </w:del>
      <w:ins w:id="627" w:author="Author">
        <w:r w:rsidR="005A4890">
          <w:rPr>
            <w:rFonts w:ascii="Times New Roman" w:hAnsi="Times New Roman" w:cs="Times New Roman"/>
          </w:rPr>
          <w:t xml:space="preserve"> its website </w:t>
        </w:r>
      </w:ins>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45E193B2"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ins w:id="628" w:author="Author">
        <w:r w:rsidR="005A4890">
          <w:rPr>
            <w:rFonts w:ascii="Times New Roman" w:eastAsia="Times New Roman" w:hAnsi="Times New Roman" w:cs="Times New Roman"/>
            <w:b/>
          </w:rPr>
          <w:t xml:space="preserve"> - Deleted</w:t>
        </w:r>
      </w:ins>
      <w:r w:rsidRPr="006E4F58">
        <w:rPr>
          <w:rFonts w:ascii="Times New Roman" w:eastAsia="Times New Roman" w:hAnsi="Times New Roman" w:cs="Times New Roman"/>
        </w:rPr>
        <w:t xml:space="preserve">. </w:t>
      </w:r>
      <w:del w:id="629" w:author="Author">
        <w:r w:rsidRPr="006E4F58" w:rsidDel="005A4890">
          <w:rPr>
            <w:rFonts w:ascii="Times New Roman" w:eastAsia="Times New Roman" w:hAnsi="Times New Roman" w:cs="Times New Roman"/>
          </w:rPr>
          <w:delText xml:space="preserve"> This Contract may be renewed under the same terms and conditions, subject to the approval of the Commissioner of the Department of Administration and the State Budget Director in compliance with IC §</w:delText>
        </w:r>
        <w:r w:rsidR="003E4E84" w:rsidDel="005A4890">
          <w:rPr>
            <w:rFonts w:ascii="Times New Roman" w:eastAsia="Times New Roman" w:hAnsi="Times New Roman" w:cs="Times New Roman"/>
          </w:rPr>
          <w:delText xml:space="preserve"> </w:delText>
        </w:r>
        <w:r w:rsidRPr="006E4F58" w:rsidDel="005A4890">
          <w:rPr>
            <w:rFonts w:ascii="Times New Roman" w:eastAsia="Times New Roman" w:hAnsi="Times New Roman" w:cs="Times New Roman"/>
          </w:rPr>
          <w:delText xml:space="preserve">5-22-17-4. The term of the renewed contract may not be longer than the term of the original </w:delText>
        </w:r>
        <w:r w:rsidR="007412B2" w:rsidDel="005A4890">
          <w:rPr>
            <w:rFonts w:ascii="Times New Roman" w:eastAsia="Times New Roman" w:hAnsi="Times New Roman" w:cs="Times New Roman"/>
          </w:rPr>
          <w:delText>C</w:delText>
        </w:r>
        <w:r w:rsidRPr="006E4F58" w:rsidDel="005A4890">
          <w:rPr>
            <w:rFonts w:ascii="Times New Roman" w:eastAsia="Times New Roman" w:hAnsi="Times New Roman" w:cs="Times New Roman"/>
          </w:rPr>
          <w:delText>ontract.</w:delText>
        </w:r>
      </w:del>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xml:space="preserve">.  The invalidity of any section, subsection, </w:t>
      </w:r>
      <w:proofErr w:type="gramStart"/>
      <w:r w:rsidRPr="006E4F58">
        <w:rPr>
          <w:rFonts w:ascii="Times New Roman" w:eastAsia="Times New Roman" w:hAnsi="Times New Roman" w:cs="Times New Roman"/>
        </w:rPr>
        <w:t>clause</w:t>
      </w:r>
      <w:proofErr w:type="gramEnd"/>
      <w:r w:rsidRPr="006E4F58">
        <w:rPr>
          <w:rFonts w:ascii="Times New Roman" w:eastAsia="Times New Roman" w:hAnsi="Times New Roman" w:cs="Times New Roman"/>
        </w:rPr>
        <w:t xml:space="preserv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6E434825"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xml:space="preserve">.  The State is exempt from most state and local taxes and many federal taxes. The State will not be responsible for any taxes levied on </w:t>
      </w:r>
      <w:del w:id="630" w:author="Author">
        <w:r w:rsidRPr="006E4F58" w:rsidDel="00D4355F">
          <w:rPr>
            <w:rFonts w:ascii="Times New Roman" w:eastAsia="Times New Roman" w:hAnsi="Times New Roman" w:cs="Times New Roman"/>
          </w:rPr>
          <w:delText>the Contractor</w:delText>
        </w:r>
      </w:del>
      <w:ins w:id="631"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4D25987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w:t>
      </w:r>
      <w:proofErr w:type="gramStart"/>
      <w:r w:rsidR="007412B2">
        <w:rPr>
          <w:rFonts w:ascii="Times New Roman" w:eastAsia="Times New Roman" w:hAnsi="Times New Roman" w:cs="Times New Roman"/>
        </w:rPr>
        <w:t xml:space="preserve">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w:t>
      </w:r>
      <w:ins w:id="632" w:author="Author">
        <w:r w:rsidR="005A4890">
          <w:rPr>
            <w:rFonts w:ascii="Times New Roman" w:eastAsia="Times New Roman" w:hAnsi="Times New Roman" w:cs="Times New Roman"/>
          </w:rPr>
          <w:t>ndiana</w:t>
        </w:r>
        <w:proofErr w:type="gramEnd"/>
        <w:r w:rsidR="005A4890">
          <w:rPr>
            <w:rFonts w:ascii="Times New Roman" w:eastAsia="Times New Roman" w:hAnsi="Times New Roman" w:cs="Times New Roman"/>
          </w:rPr>
          <w:t xml:space="preserve"> </w:t>
        </w:r>
      </w:ins>
      <w:r w:rsidR="007412B2">
        <w:rPr>
          <w:rFonts w:ascii="Times New Roman" w:eastAsia="Times New Roman" w:hAnsi="Times New Roman" w:cs="Times New Roman"/>
        </w:rPr>
        <w:t>D</w:t>
      </w:r>
      <w:ins w:id="633" w:author="Author">
        <w:r w:rsidR="005A4890">
          <w:rPr>
            <w:rFonts w:ascii="Times New Roman" w:eastAsia="Times New Roman" w:hAnsi="Times New Roman" w:cs="Times New Roman"/>
          </w:rPr>
          <w:t xml:space="preserve">epartment of </w:t>
        </w:r>
      </w:ins>
      <w:del w:id="634" w:author="Author">
        <w:r w:rsidR="007412B2" w:rsidDel="005A4890">
          <w:rPr>
            <w:rFonts w:ascii="Times New Roman" w:eastAsia="Times New Roman" w:hAnsi="Times New Roman" w:cs="Times New Roman"/>
          </w:rPr>
          <w:delText>O</w:delText>
        </w:r>
      </w:del>
      <w:r w:rsidR="007412B2">
        <w:rPr>
          <w:rFonts w:ascii="Times New Roman" w:eastAsia="Times New Roman" w:hAnsi="Times New Roman" w:cs="Times New Roman"/>
        </w:rPr>
        <w:t>A</w:t>
      </w:r>
      <w:ins w:id="635" w:author="Author">
        <w:r w:rsidR="005A4890">
          <w:rPr>
            <w:rFonts w:ascii="Times New Roman" w:eastAsia="Times New Roman" w:hAnsi="Times New Roman" w:cs="Times New Roman"/>
          </w:rPr>
          <w:t>dministration (“IDOA”)</w:t>
        </w:r>
      </w:ins>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w:t>
      </w:r>
      <w:del w:id="636" w:author="Author">
        <w:r w:rsidRPr="006E4F58" w:rsidDel="00D4355F">
          <w:rPr>
            <w:rFonts w:ascii="Times New Roman" w:eastAsia="Times New Roman" w:hAnsi="Times New Roman" w:cs="Times New Roman"/>
          </w:rPr>
          <w:delText>the Contractor</w:delText>
        </w:r>
      </w:del>
      <w:ins w:id="637"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of a Termination Notice at least thirty (30) days prior to the termination effective date, specifying the extent to which performance of services under such termination becomes effective. </w:t>
      </w:r>
      <w:del w:id="638" w:author="Author">
        <w:r w:rsidRPr="006E4F58" w:rsidDel="00D4355F">
          <w:rPr>
            <w:rFonts w:ascii="Times New Roman" w:eastAsia="Times New Roman" w:hAnsi="Times New Roman" w:cs="Times New Roman"/>
          </w:rPr>
          <w:delText>The Contractor</w:delText>
        </w:r>
      </w:del>
      <w:ins w:id="639"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shall be compensated for services properly rendered prior to the effective date of termination. The State will not be liable for services performed after the effective date of termination. </w:t>
      </w:r>
      <w:del w:id="640" w:author="Author">
        <w:r w:rsidRPr="006E4F58" w:rsidDel="00D4355F">
          <w:rPr>
            <w:rFonts w:ascii="Times New Roman" w:eastAsia="Times New Roman" w:hAnsi="Times New Roman" w:cs="Times New Roman"/>
          </w:rPr>
          <w:delText>The Contractor</w:delText>
        </w:r>
      </w:del>
      <w:ins w:id="641"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shall be compensated for services herein provided but in no case shall total payment made to </w:t>
      </w:r>
      <w:del w:id="642" w:author="Author">
        <w:r w:rsidRPr="006E4F58" w:rsidDel="00D4355F">
          <w:rPr>
            <w:rFonts w:ascii="Times New Roman" w:eastAsia="Times New Roman" w:hAnsi="Times New Roman" w:cs="Times New Roman"/>
          </w:rPr>
          <w:delText>the Contractor</w:delText>
        </w:r>
      </w:del>
      <w:ins w:id="643"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45ECEC11" w:rsidR="006E4F58" w:rsidRPr="006E4F58" w:rsidDel="005A4890" w:rsidRDefault="006E4F58" w:rsidP="006E4F58">
      <w:pPr>
        <w:spacing w:after="0" w:line="240" w:lineRule="auto"/>
        <w:rPr>
          <w:del w:id="644" w:author="Author"/>
          <w:rFonts w:ascii="Times New Roman" w:eastAsia="Times New Roman" w:hAnsi="Times New Roman" w:cs="Times New Roman"/>
        </w:rPr>
      </w:pPr>
      <w:r w:rsidRPr="006E4F58">
        <w:rPr>
          <w:rFonts w:ascii="Times New Roman" w:eastAsia="Times New Roman" w:hAnsi="Times New Roman" w:cs="Times New Roman"/>
        </w:rPr>
        <w:t xml:space="preserve">A.  With the provision of thirty (30) days’ notice to </w:t>
      </w:r>
      <w:del w:id="645" w:author="Author">
        <w:r w:rsidRPr="006E4F58" w:rsidDel="00D4355F">
          <w:rPr>
            <w:rFonts w:ascii="Times New Roman" w:eastAsia="Times New Roman" w:hAnsi="Times New Roman" w:cs="Times New Roman"/>
          </w:rPr>
          <w:delText>the Contractor</w:delText>
        </w:r>
      </w:del>
      <w:ins w:id="646"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the State may terminate this Contract</w:t>
      </w:r>
      <w:del w:id="647" w:author="Author">
        <w:r w:rsidRPr="006E4F58" w:rsidDel="005A4890">
          <w:rPr>
            <w:rFonts w:ascii="Times New Roman" w:eastAsia="Times New Roman" w:hAnsi="Times New Roman" w:cs="Times New Roman"/>
          </w:rPr>
          <w:delText xml:space="preserve"> in whole or in part</w:delText>
        </w:r>
      </w:del>
      <w:r w:rsidRPr="006E4F58">
        <w:rPr>
          <w:rFonts w:ascii="Times New Roman" w:eastAsia="Times New Roman" w:hAnsi="Times New Roman" w:cs="Times New Roman"/>
        </w:rPr>
        <w:t xml:space="preserve"> if </w:t>
      </w:r>
      <w:del w:id="648" w:author="Author">
        <w:r w:rsidRPr="006E4F58" w:rsidDel="00D4355F">
          <w:rPr>
            <w:rFonts w:ascii="Times New Roman" w:eastAsia="Times New Roman" w:hAnsi="Times New Roman" w:cs="Times New Roman"/>
          </w:rPr>
          <w:delText>the Contractor</w:delText>
        </w:r>
      </w:del>
      <w:ins w:id="649"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fails to</w:t>
      </w:r>
      <w:ins w:id="650" w:author="Author">
        <w:r w:rsidR="00785092">
          <w:rPr>
            <w:rFonts w:ascii="Times New Roman" w:eastAsia="Times New Roman" w:hAnsi="Times New Roman" w:cs="Times New Roman"/>
          </w:rPr>
          <w:t xml:space="preserve"> </w:t>
        </w:r>
      </w:ins>
      <w:del w:id="651" w:author="Author">
        <w:r w:rsidRPr="006E4F58" w:rsidDel="005A4890">
          <w:rPr>
            <w:rFonts w:ascii="Times New Roman" w:eastAsia="Times New Roman" w:hAnsi="Times New Roman" w:cs="Times New Roman"/>
          </w:rPr>
          <w:delText>:</w:delText>
        </w:r>
      </w:del>
    </w:p>
    <w:p w14:paraId="172A1301" w14:textId="7A77B372" w:rsidR="006E4F58" w:rsidRPr="006E4F58" w:rsidDel="005A4890" w:rsidRDefault="006E4F58">
      <w:pPr>
        <w:spacing w:after="0" w:line="240" w:lineRule="auto"/>
        <w:rPr>
          <w:del w:id="652" w:author="Author"/>
          <w:rFonts w:ascii="Times New Roman" w:eastAsia="Times New Roman" w:hAnsi="Times New Roman" w:cs="Times New Roman"/>
        </w:rPr>
        <w:pPrChange w:id="653" w:author="Author">
          <w:pPr>
            <w:spacing w:after="0" w:line="240" w:lineRule="auto"/>
            <w:ind w:left="720" w:hanging="360"/>
          </w:pPr>
        </w:pPrChange>
      </w:pPr>
      <w:del w:id="654" w:author="Author">
        <w:r w:rsidRPr="006E4F58" w:rsidDel="005A4890">
          <w:rPr>
            <w:rFonts w:ascii="Times New Roman" w:eastAsia="Times New Roman" w:hAnsi="Times New Roman" w:cs="Times New Roman"/>
          </w:rPr>
          <w:delText>1.</w:delText>
        </w:r>
        <w:r w:rsidRPr="006E4F58" w:rsidDel="005A4890">
          <w:rPr>
            <w:rFonts w:ascii="Times New Roman" w:eastAsia="Times New Roman" w:hAnsi="Times New Roman" w:cs="Times New Roman"/>
          </w:rPr>
          <w:tab/>
          <w:delText>C</w:delText>
        </w:r>
      </w:del>
      <w:ins w:id="655" w:author="Author">
        <w:r w:rsidR="005A4890">
          <w:rPr>
            <w:rFonts w:ascii="Times New Roman" w:eastAsia="Times New Roman" w:hAnsi="Times New Roman" w:cs="Times New Roman"/>
          </w:rPr>
          <w:t>c</w:t>
        </w:r>
      </w:ins>
      <w:r w:rsidRPr="006E4F58">
        <w:rPr>
          <w:rFonts w:ascii="Times New Roman" w:eastAsia="Times New Roman" w:hAnsi="Times New Roman" w:cs="Times New Roman"/>
        </w:rPr>
        <w:t>orrect or cure any breach of this Contract</w:t>
      </w:r>
      <w:ins w:id="656" w:author="Author">
        <w:r w:rsidR="005A4890">
          <w:rPr>
            <w:rFonts w:ascii="Times New Roman" w:eastAsia="Times New Roman" w:hAnsi="Times New Roman" w:cs="Times New Roman"/>
          </w:rPr>
          <w:t xml:space="preserve"> within </w:t>
        </w:r>
        <w:r w:rsidR="001322B5">
          <w:rPr>
            <w:rFonts w:ascii="Times New Roman" w:eastAsia="Times New Roman" w:hAnsi="Times New Roman" w:cs="Times New Roman"/>
          </w:rPr>
          <w:t>such thirty (30) day period</w:t>
        </w:r>
        <w:r w:rsidR="005A4890">
          <w:rPr>
            <w:rFonts w:ascii="Times New Roman" w:eastAsia="Times New Roman" w:hAnsi="Times New Roman" w:cs="Times New Roman"/>
          </w:rPr>
          <w:t xml:space="preserve">.  </w:t>
        </w:r>
      </w:ins>
      <w:del w:id="657" w:author="Author">
        <w:r w:rsidRPr="006E4F58" w:rsidDel="005A4890">
          <w:rPr>
            <w:rFonts w:ascii="Times New Roman" w:eastAsia="Times New Roman" w:hAnsi="Times New Roman" w:cs="Times New Roman"/>
          </w:rPr>
          <w:delText>; t</w:delText>
        </w:r>
      </w:del>
      <w:ins w:id="658" w:author="Author">
        <w:r w:rsidR="005A4890">
          <w:rPr>
            <w:rFonts w:ascii="Times New Roman" w:eastAsia="Times New Roman" w:hAnsi="Times New Roman" w:cs="Times New Roman"/>
          </w:rPr>
          <w:t>T</w:t>
        </w:r>
      </w:ins>
      <w:r w:rsidRPr="006E4F58">
        <w:rPr>
          <w:rFonts w:ascii="Times New Roman" w:eastAsia="Times New Roman" w:hAnsi="Times New Roman" w:cs="Times New Roman"/>
        </w:rPr>
        <w:t>he time to correct or cure the breach may be extended beyond thirty (30) days if the State determines progress is being made and the extension is agreed to by the parties</w:t>
      </w:r>
      <w:ins w:id="659" w:author="Author">
        <w:r w:rsidR="00785092">
          <w:rPr>
            <w:rFonts w:ascii="Times New Roman" w:eastAsia="Times New Roman" w:hAnsi="Times New Roman" w:cs="Times New Roman"/>
          </w:rPr>
          <w:t>.</w:t>
        </w:r>
      </w:ins>
      <w:del w:id="660" w:author="Author">
        <w:r w:rsidRPr="006E4F58" w:rsidDel="005A4890">
          <w:rPr>
            <w:rFonts w:ascii="Times New Roman" w:eastAsia="Times New Roman" w:hAnsi="Times New Roman" w:cs="Times New Roman"/>
          </w:rPr>
          <w:delText>;</w:delText>
        </w:r>
      </w:del>
    </w:p>
    <w:p w14:paraId="172A1302" w14:textId="10C76F96" w:rsidR="006E4F58" w:rsidRPr="006E4F58" w:rsidDel="005A4890" w:rsidRDefault="006E4F58">
      <w:pPr>
        <w:spacing w:after="0" w:line="240" w:lineRule="auto"/>
        <w:rPr>
          <w:del w:id="661" w:author="Author"/>
          <w:rFonts w:ascii="Times New Roman" w:eastAsia="Times New Roman" w:hAnsi="Times New Roman" w:cs="Times New Roman"/>
        </w:rPr>
        <w:pPrChange w:id="662" w:author="Author">
          <w:pPr>
            <w:spacing w:after="0" w:line="240" w:lineRule="auto"/>
            <w:ind w:left="720" w:hanging="360"/>
          </w:pPr>
        </w:pPrChange>
      </w:pPr>
      <w:del w:id="663" w:author="Author">
        <w:r w:rsidRPr="006E4F58" w:rsidDel="005A4890">
          <w:rPr>
            <w:rFonts w:ascii="Times New Roman" w:eastAsia="Times New Roman" w:hAnsi="Times New Roman" w:cs="Times New Roman"/>
          </w:rPr>
          <w:delText>2.</w:delText>
        </w:r>
        <w:r w:rsidRPr="006E4F58" w:rsidDel="005A4890">
          <w:rPr>
            <w:rFonts w:ascii="Times New Roman" w:eastAsia="Times New Roman" w:hAnsi="Times New Roman" w:cs="Times New Roman"/>
          </w:rPr>
          <w:tab/>
          <w:delText>Deliver the supplies or perform the services within the time specified in this Contract or any extension;</w:delText>
        </w:r>
      </w:del>
    </w:p>
    <w:p w14:paraId="172A1303" w14:textId="5025E09E" w:rsidR="006E4F58" w:rsidRPr="006E4F58" w:rsidDel="005A4890" w:rsidRDefault="006E4F58">
      <w:pPr>
        <w:spacing w:after="0" w:line="240" w:lineRule="auto"/>
        <w:rPr>
          <w:del w:id="664" w:author="Author"/>
          <w:rFonts w:ascii="Times New Roman" w:eastAsia="Times New Roman" w:hAnsi="Times New Roman" w:cs="Times New Roman"/>
        </w:rPr>
        <w:pPrChange w:id="665" w:author="Author">
          <w:pPr>
            <w:spacing w:after="0" w:line="240" w:lineRule="auto"/>
            <w:ind w:left="720" w:hanging="360"/>
          </w:pPr>
        </w:pPrChange>
      </w:pPr>
      <w:bookmarkStart w:id="666" w:name="_Toc236554574"/>
      <w:del w:id="667" w:author="Author">
        <w:r w:rsidRPr="006E4F58" w:rsidDel="005A4890">
          <w:rPr>
            <w:rFonts w:ascii="Times New Roman" w:eastAsia="Times New Roman" w:hAnsi="Times New Roman" w:cs="Times New Roman"/>
          </w:rPr>
          <w:delText>3.</w:delText>
        </w:r>
        <w:r w:rsidRPr="006E4F58" w:rsidDel="005A4890">
          <w:rPr>
            <w:rFonts w:ascii="Times New Roman" w:eastAsia="Times New Roman" w:hAnsi="Times New Roman" w:cs="Times New Roman"/>
          </w:rPr>
          <w:tab/>
          <w:delText>Make progress so as to endanger performance of this Contract; or</w:delText>
        </w:r>
        <w:bookmarkEnd w:id="666"/>
      </w:del>
    </w:p>
    <w:p w14:paraId="172A1304" w14:textId="5826F6AC" w:rsidR="006E4F58" w:rsidRPr="006E4F58" w:rsidRDefault="006E4F58">
      <w:pPr>
        <w:spacing w:after="0" w:line="240" w:lineRule="auto"/>
        <w:rPr>
          <w:rFonts w:ascii="Times New Roman" w:eastAsia="Times New Roman" w:hAnsi="Times New Roman" w:cs="Times New Roman"/>
        </w:rPr>
        <w:pPrChange w:id="668" w:author="Author">
          <w:pPr>
            <w:spacing w:after="0" w:line="240" w:lineRule="auto"/>
            <w:ind w:left="720" w:hanging="360"/>
          </w:pPr>
        </w:pPrChange>
      </w:pPr>
      <w:del w:id="669" w:author="Author">
        <w:r w:rsidRPr="006E4F58" w:rsidDel="005A4890">
          <w:rPr>
            <w:rFonts w:ascii="Times New Roman" w:eastAsia="Times New Roman" w:hAnsi="Times New Roman" w:cs="Times New Roman"/>
          </w:rPr>
          <w:delText>4.</w:delText>
        </w:r>
        <w:r w:rsidRPr="006E4F58" w:rsidDel="005A4890">
          <w:rPr>
            <w:rFonts w:ascii="Times New Roman" w:eastAsia="Times New Roman" w:hAnsi="Times New Roman" w:cs="Times New Roman"/>
          </w:rPr>
          <w:tab/>
          <w:delText>Perform any of the other provisions of this Contract.</w:delText>
        </w:r>
      </w:del>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253C1191"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w:t>
      </w:r>
      <w:del w:id="670" w:author="Author">
        <w:r w:rsidRPr="006E4F58" w:rsidDel="005A4890">
          <w:rPr>
            <w:rFonts w:ascii="Times New Roman" w:eastAsia="Times New Roman" w:hAnsi="Times New Roman" w:cs="Times New Roman"/>
          </w:rPr>
          <w:delText xml:space="preserve"> If the State terminates this Contract in whole or in part, it may acquire, under the terms and in the manner the State considers appropriate, supplies or services similar to those terminated, and the Contractor</w:delText>
        </w:r>
      </w:del>
      <w:ins w:id="671" w:author="Author">
        <w:del w:id="672" w:author="Author">
          <w:r w:rsidR="00D4355F" w:rsidDel="005A4890">
            <w:rPr>
              <w:rFonts w:ascii="Times New Roman" w:eastAsia="Times New Roman" w:hAnsi="Times New Roman" w:cs="Times New Roman"/>
            </w:rPr>
            <w:delText>Delta Dental</w:delText>
          </w:r>
        </w:del>
      </w:ins>
      <w:del w:id="673" w:author="Author">
        <w:r w:rsidRPr="006E4F58" w:rsidDel="005A4890">
          <w:rPr>
            <w:rFonts w:ascii="Times New Roman" w:eastAsia="Times New Roman" w:hAnsi="Times New Roman" w:cs="Times New Roman"/>
          </w:rPr>
          <w:delText xml:space="preserve"> will be liable to the State for any excess costs for those supplies or services. However, the Contractor</w:delText>
        </w:r>
      </w:del>
      <w:ins w:id="674" w:author="Author">
        <w:del w:id="675" w:author="Author">
          <w:r w:rsidR="00D4355F" w:rsidDel="005A4890">
            <w:rPr>
              <w:rFonts w:ascii="Times New Roman" w:eastAsia="Times New Roman" w:hAnsi="Times New Roman" w:cs="Times New Roman"/>
            </w:rPr>
            <w:delText>Delta Dental</w:delText>
          </w:r>
        </w:del>
      </w:ins>
      <w:del w:id="676" w:author="Author">
        <w:r w:rsidRPr="006E4F58" w:rsidDel="005A4890">
          <w:rPr>
            <w:rFonts w:ascii="Times New Roman" w:eastAsia="Times New Roman" w:hAnsi="Times New Roman" w:cs="Times New Roman"/>
          </w:rPr>
          <w:delText xml:space="preserve"> shall continue the work not terminated.</w:delText>
        </w:r>
      </w:del>
      <w:ins w:id="677" w:author="Author">
        <w:r w:rsidR="00785092">
          <w:rPr>
            <w:rFonts w:ascii="Times New Roman" w:eastAsia="Times New Roman" w:hAnsi="Times New Roman" w:cs="Times New Roman"/>
          </w:rPr>
          <w:t>Deleted</w:t>
        </w:r>
      </w:ins>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C62978"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w:t>
      </w:r>
      <w:del w:id="678" w:author="Author">
        <w:r w:rsidRPr="006E4F58" w:rsidDel="001322B5">
          <w:rPr>
            <w:rFonts w:ascii="Times New Roman" w:eastAsia="Times New Roman" w:hAnsi="Times New Roman" w:cs="Times New Roman"/>
          </w:rPr>
          <w:delText xml:space="preserve"> The Contractor</w:delText>
        </w:r>
      </w:del>
      <w:ins w:id="679" w:author="Author">
        <w:del w:id="680" w:author="Author">
          <w:r w:rsidR="00D4355F" w:rsidDel="001322B5">
            <w:rPr>
              <w:rFonts w:ascii="Times New Roman" w:eastAsia="Times New Roman" w:hAnsi="Times New Roman" w:cs="Times New Roman"/>
            </w:rPr>
            <w:delText>Delta Dental</w:delText>
          </w:r>
        </w:del>
      </w:ins>
      <w:del w:id="681" w:author="Author">
        <w:r w:rsidRPr="006E4F58" w:rsidDel="001322B5">
          <w:rPr>
            <w:rFonts w:ascii="Times New Roman" w:eastAsia="Times New Roman" w:hAnsi="Times New Roman" w:cs="Times New Roman"/>
          </w:rPr>
          <w:delText xml:space="preserve">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delText>
        </w:r>
      </w:del>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44F90461"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ins w:id="682" w:author="Author">
        <w:r w:rsidR="001322B5">
          <w:rPr>
            <w:rFonts w:ascii="Times New Roman" w:eastAsia="Times New Roman" w:hAnsi="Times New Roman" w:cs="Times New Roman"/>
            <w:b/>
          </w:rPr>
          <w:t xml:space="preserve"> - Deleted</w:t>
        </w:r>
      </w:ins>
      <w:r w:rsidRPr="006E4F58">
        <w:rPr>
          <w:rFonts w:ascii="Times New Roman" w:eastAsia="Times New Roman" w:hAnsi="Times New Roman" w:cs="Times New Roman"/>
        </w:rPr>
        <w:t xml:space="preserve">. </w:t>
      </w:r>
      <w:del w:id="683" w:author="Author">
        <w:r w:rsidRPr="006E4F58" w:rsidDel="001322B5">
          <w:rPr>
            <w:rFonts w:ascii="Times New Roman" w:eastAsia="Times New Roman" w:hAnsi="Times New Roman" w:cs="Times New Roman"/>
          </w:rPr>
          <w:delText xml:space="preserve"> </w:delText>
        </w:r>
        <w:r w:rsidR="00573ED0" w:rsidDel="001322B5">
          <w:rPr>
            <w:rFonts w:ascii="Times New Roman" w:eastAsia="Times New Roman" w:hAnsi="Times New Roman" w:cs="Times New Roman"/>
          </w:rPr>
          <w:delText xml:space="preserve">No expenses for travel will be reimbursed unless specifically authorized by this Contract.  Permitted expenses </w:delText>
        </w:r>
        <w:r w:rsidR="00573ED0" w:rsidRPr="006E4F58" w:rsidDel="001322B5">
          <w:rPr>
            <w:rFonts w:ascii="Times New Roman" w:eastAsia="Times New Roman" w:hAnsi="Times New Roman" w:cs="Times New Roman"/>
          </w:rPr>
          <w:delText>wi</w:delText>
        </w:r>
        <w:r w:rsidR="00573ED0" w:rsidDel="001322B5">
          <w:rPr>
            <w:rFonts w:ascii="Times New Roman" w:eastAsia="Times New Roman" w:hAnsi="Times New Roman" w:cs="Times New Roman"/>
          </w:rPr>
          <w:delText xml:space="preserve">ll be reimbursed at the </w:delText>
        </w:r>
        <w:r w:rsidR="00573ED0" w:rsidRPr="006E4F58" w:rsidDel="001322B5">
          <w:rPr>
            <w:rFonts w:ascii="Times New Roman" w:eastAsia="Times New Roman" w:hAnsi="Times New Roman" w:cs="Times New Roman"/>
          </w:rPr>
          <w:delText xml:space="preserve">rate paid by the State and in accordance with </w:delText>
        </w:r>
        <w:r w:rsidR="00573ED0" w:rsidDel="001322B5">
          <w:rPr>
            <w:rFonts w:ascii="Times New Roman" w:eastAsia="Times New Roman" w:hAnsi="Times New Roman" w:cs="Times New Roman"/>
          </w:rPr>
          <w:delText xml:space="preserve">the Budget Agency’s </w:delText>
        </w:r>
        <w:r w:rsidR="00573ED0" w:rsidRPr="00906E3B" w:rsidDel="001322B5">
          <w:rPr>
            <w:rFonts w:ascii="Times New Roman" w:eastAsia="Times New Roman" w:hAnsi="Times New Roman" w:cs="Times New Roman"/>
            <w:i/>
          </w:rPr>
          <w:delText xml:space="preserve">Financial Management Circular – Travel Policies and Procedures </w:delText>
        </w:r>
        <w:r w:rsidR="00573ED0" w:rsidDel="001322B5">
          <w:rPr>
            <w:rFonts w:ascii="Times New Roman" w:eastAsia="Times New Roman" w:hAnsi="Times New Roman" w:cs="Times New Roman"/>
          </w:rPr>
          <w:delText>in effect at the time the expenditure is made.</w:delText>
        </w:r>
        <w:r w:rsidR="00573ED0" w:rsidRPr="003418CD" w:rsidDel="001322B5">
          <w:rPr>
            <w:rFonts w:ascii="Times New Roman" w:eastAsia="Times New Roman" w:hAnsi="Times New Roman" w:cs="Times New Roman"/>
          </w:rPr>
          <w:delText xml:space="preserve">  Out-of-state travel requests must be reviewed by the State for availability of funds and for </w:delText>
        </w:r>
        <w:r w:rsidR="00573ED0" w:rsidDel="001322B5">
          <w:rPr>
            <w:rFonts w:ascii="Times New Roman" w:eastAsia="Times New Roman" w:hAnsi="Times New Roman" w:cs="Times New Roman"/>
          </w:rPr>
          <w:delText xml:space="preserve">conformance with </w:delText>
        </w:r>
        <w:r w:rsidR="00573ED0" w:rsidRPr="00976629" w:rsidDel="001322B5">
          <w:rPr>
            <w:rFonts w:ascii="Times New Roman" w:eastAsia="Times New Roman" w:hAnsi="Times New Roman" w:cs="Times New Roman"/>
            <w:i/>
          </w:rPr>
          <w:delText>Circular</w:delText>
        </w:r>
        <w:r w:rsidR="00573ED0" w:rsidRPr="003418CD" w:rsidDel="001322B5">
          <w:rPr>
            <w:rFonts w:ascii="Times New Roman" w:eastAsia="Times New Roman" w:hAnsi="Times New Roman" w:cs="Times New Roman"/>
          </w:rPr>
          <w:delText xml:space="preserve"> guidelines.</w:delText>
        </w:r>
      </w:del>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6186227C" w:rsidR="006E4F58" w:rsidRPr="001322B5"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xml:space="preserve">.  No right conferred on either party under this Contract shall be deemed waived, and no breach of this Contract excused, unless such waiver is in writing and signed by the party claimed to have waived such right. Neither </w:t>
      </w:r>
      <w:del w:id="684" w:author="Author">
        <w:r w:rsidRPr="006E4F58" w:rsidDel="001322B5">
          <w:rPr>
            <w:rFonts w:ascii="Times New Roman" w:eastAsia="Times New Roman" w:hAnsi="Times New Roman" w:cs="Times New Roman"/>
          </w:rPr>
          <w:delText>the State’s</w:delText>
        </w:r>
      </w:del>
      <w:ins w:id="685" w:author="Author">
        <w:r w:rsidR="001322B5">
          <w:rPr>
            <w:rFonts w:ascii="Times New Roman" w:eastAsia="Times New Roman" w:hAnsi="Times New Roman" w:cs="Times New Roman"/>
          </w:rPr>
          <w:t>party’s provision of services, acceptance of payment,</w:t>
        </w:r>
      </w:ins>
      <w:r w:rsidRPr="006E4F58">
        <w:rPr>
          <w:rFonts w:ascii="Times New Roman" w:eastAsia="Times New Roman" w:hAnsi="Times New Roman" w:cs="Times New Roman"/>
        </w:rPr>
        <w:t xml:space="preserve"> review, approval or acceptance of, nor payment for, the services required under this Contract shall be construed to operate as a waiver of any rights under this Contract or of any cause of action arising out of the performance of this Contract, and </w:t>
      </w:r>
      <w:del w:id="686" w:author="Author">
        <w:r w:rsidRPr="006E4F58" w:rsidDel="00D4355F">
          <w:rPr>
            <w:rFonts w:ascii="Times New Roman" w:eastAsia="Times New Roman" w:hAnsi="Times New Roman" w:cs="Times New Roman"/>
          </w:rPr>
          <w:delText>the Contractor</w:delText>
        </w:r>
      </w:del>
      <w:ins w:id="687" w:author="Author">
        <w:r w:rsidR="001322B5">
          <w:rPr>
            <w:rFonts w:ascii="Times New Roman" w:eastAsia="Times New Roman" w:hAnsi="Times New Roman" w:cs="Times New Roman"/>
          </w:rPr>
          <w:t xml:space="preserve">each party </w:t>
        </w:r>
      </w:ins>
      <w:r w:rsidRPr="006E4F58">
        <w:rPr>
          <w:rFonts w:ascii="Times New Roman" w:eastAsia="Times New Roman" w:hAnsi="Times New Roman" w:cs="Times New Roman"/>
        </w:rPr>
        <w:t xml:space="preserve">shall be and remain liable to the </w:t>
      </w:r>
      <w:del w:id="688" w:author="Author">
        <w:r w:rsidRPr="006E4F58" w:rsidDel="001322B5">
          <w:rPr>
            <w:rFonts w:ascii="Times New Roman" w:eastAsia="Times New Roman" w:hAnsi="Times New Roman" w:cs="Times New Roman"/>
          </w:rPr>
          <w:delText xml:space="preserve">State </w:delText>
        </w:r>
      </w:del>
      <w:ins w:id="689" w:author="Author">
        <w:r w:rsidR="001322B5" w:rsidRPr="001322B5">
          <w:rPr>
            <w:rFonts w:ascii="Times New Roman" w:eastAsia="Times New Roman" w:hAnsi="Times New Roman" w:cs="Times New Roman"/>
          </w:rPr>
          <w:t xml:space="preserve">other party </w:t>
        </w:r>
      </w:ins>
      <w:r w:rsidRPr="001322B5">
        <w:rPr>
          <w:rFonts w:ascii="Times New Roman" w:eastAsia="Times New Roman" w:hAnsi="Times New Roman" w:cs="Times New Roman"/>
        </w:rPr>
        <w:t xml:space="preserve">in accordance with applicable law for all damages </w:t>
      </w:r>
      <w:del w:id="690" w:author="Author">
        <w:r w:rsidRPr="001322B5" w:rsidDel="001322B5">
          <w:rPr>
            <w:rFonts w:ascii="Times New Roman" w:eastAsia="Times New Roman" w:hAnsi="Times New Roman" w:cs="Times New Roman"/>
          </w:rPr>
          <w:delText xml:space="preserve">to the State </w:delText>
        </w:r>
      </w:del>
      <w:r w:rsidRPr="001322B5">
        <w:rPr>
          <w:rFonts w:ascii="Times New Roman" w:eastAsia="Times New Roman" w:hAnsi="Times New Roman" w:cs="Times New Roman"/>
        </w:rPr>
        <w:t xml:space="preserve">caused by </w:t>
      </w:r>
      <w:del w:id="691" w:author="Author">
        <w:r w:rsidRPr="001322B5" w:rsidDel="00D4355F">
          <w:rPr>
            <w:rFonts w:ascii="Times New Roman" w:eastAsia="Times New Roman" w:hAnsi="Times New Roman" w:cs="Times New Roman"/>
          </w:rPr>
          <w:delText>the Contractor</w:delText>
        </w:r>
      </w:del>
      <w:ins w:id="692" w:author="Author">
        <w:r w:rsidR="001322B5" w:rsidRPr="001322B5">
          <w:rPr>
            <w:rFonts w:ascii="Times New Roman" w:eastAsia="Times New Roman" w:hAnsi="Times New Roman" w:cs="Times New Roman"/>
          </w:rPr>
          <w:t>that party</w:t>
        </w:r>
      </w:ins>
      <w:r w:rsidRPr="001322B5">
        <w:rPr>
          <w:rFonts w:ascii="Times New Roman" w:eastAsia="Times New Roman" w:hAnsi="Times New Roman" w:cs="Times New Roman"/>
        </w:rPr>
        <w:t>’s negligent performance of any of the services furnished under this Contract.</w:t>
      </w:r>
    </w:p>
    <w:p w14:paraId="172A130F" w14:textId="77777777" w:rsidR="006E4F58" w:rsidRPr="001322B5" w:rsidRDefault="006E4F58" w:rsidP="006E4F58">
      <w:pPr>
        <w:spacing w:after="0" w:line="240" w:lineRule="auto"/>
        <w:rPr>
          <w:rFonts w:ascii="Times New Roman" w:eastAsia="Times New Roman" w:hAnsi="Times New Roman" w:cs="Times New Roman"/>
        </w:rPr>
      </w:pPr>
    </w:p>
    <w:p w14:paraId="172A1310" w14:textId="4E08E8E4" w:rsidR="006E4F58" w:rsidRPr="001322B5" w:rsidRDefault="006E4F58" w:rsidP="006E4F58">
      <w:pPr>
        <w:spacing w:after="0" w:line="240" w:lineRule="auto"/>
        <w:rPr>
          <w:rFonts w:ascii="Times New Roman" w:eastAsia="Times New Roman" w:hAnsi="Times New Roman" w:cs="Times New Roman"/>
        </w:rPr>
      </w:pPr>
      <w:r w:rsidRPr="001322B5">
        <w:rPr>
          <w:rFonts w:ascii="Times New Roman" w:eastAsia="Times New Roman" w:hAnsi="Times New Roman" w:cs="Times New Roman"/>
          <w:b/>
        </w:rPr>
        <w:t>49.  Work Standards</w:t>
      </w:r>
      <w:ins w:id="693" w:author="Author">
        <w:r w:rsidR="001322B5" w:rsidRPr="001322B5">
          <w:rPr>
            <w:rFonts w:ascii="Times New Roman" w:eastAsia="Times New Roman" w:hAnsi="Times New Roman" w:cs="Times New Roman"/>
            <w:b/>
          </w:rPr>
          <w:t xml:space="preserve"> - Deleted</w:t>
        </w:r>
      </w:ins>
      <w:r w:rsidRPr="001322B5">
        <w:rPr>
          <w:rFonts w:ascii="Times New Roman" w:eastAsia="Times New Roman" w:hAnsi="Times New Roman" w:cs="Times New Roman"/>
        </w:rPr>
        <w:t xml:space="preserve">.  </w:t>
      </w:r>
      <w:del w:id="694" w:author="Author">
        <w:r w:rsidRPr="001322B5" w:rsidDel="001322B5">
          <w:rPr>
            <w:rFonts w:ascii="Times New Roman" w:eastAsia="Times New Roman" w:hAnsi="Times New Roman" w:cs="Times New Roman"/>
          </w:rPr>
          <w:delText>The Contractor</w:delText>
        </w:r>
      </w:del>
      <w:ins w:id="695" w:author="Author">
        <w:del w:id="696" w:author="Author">
          <w:r w:rsidR="00D4355F" w:rsidRPr="001322B5" w:rsidDel="001322B5">
            <w:rPr>
              <w:rFonts w:ascii="Times New Roman" w:eastAsia="Times New Roman" w:hAnsi="Times New Roman" w:cs="Times New Roman"/>
            </w:rPr>
            <w:delText>Delta Dental</w:delText>
          </w:r>
        </w:del>
      </w:ins>
      <w:del w:id="697" w:author="Author">
        <w:r w:rsidRPr="001322B5" w:rsidDel="001322B5">
          <w:rPr>
            <w:rFonts w:ascii="Times New Roman" w:eastAsia="Times New Roman" w:hAnsi="Times New Roman" w:cs="Times New Roman"/>
          </w:rPr>
          <w:delText xml:space="preserve">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w:delText>
        </w:r>
      </w:del>
      <w:ins w:id="698" w:author="Author">
        <w:del w:id="699" w:author="Author">
          <w:r w:rsidR="00D4355F" w:rsidRPr="001322B5" w:rsidDel="001322B5">
            <w:rPr>
              <w:rFonts w:ascii="Times New Roman" w:eastAsia="Times New Roman" w:hAnsi="Times New Roman" w:cs="Times New Roman"/>
            </w:rPr>
            <w:delText>Delta Dental</w:delText>
          </w:r>
        </w:del>
      </w:ins>
      <w:del w:id="700" w:author="Author">
        <w:r w:rsidRPr="001322B5" w:rsidDel="001322B5">
          <w:rPr>
            <w:rFonts w:ascii="Times New Roman" w:eastAsia="Times New Roman" w:hAnsi="Times New Roman" w:cs="Times New Roman"/>
          </w:rPr>
          <w:delText xml:space="preserve"> shall grant such request.</w:delText>
        </w:r>
      </w:del>
    </w:p>
    <w:p w14:paraId="172A1311" w14:textId="77777777" w:rsidR="006E4F58" w:rsidRPr="001322B5" w:rsidRDefault="006E4F58" w:rsidP="006E4F58">
      <w:pPr>
        <w:spacing w:after="0" w:line="240" w:lineRule="auto"/>
        <w:rPr>
          <w:rFonts w:ascii="Times New Roman" w:eastAsia="Times New Roman" w:hAnsi="Times New Roman" w:cs="Times New Roman"/>
        </w:rPr>
      </w:pPr>
    </w:p>
    <w:p w14:paraId="172A1312" w14:textId="4738C843" w:rsidR="00EF309B" w:rsidRPr="001322B5" w:rsidRDefault="00EF309B" w:rsidP="00EF309B">
      <w:pPr>
        <w:spacing w:after="0" w:line="240" w:lineRule="auto"/>
        <w:rPr>
          <w:ins w:id="701" w:author="Author"/>
          <w:rFonts w:ascii="Times New Roman" w:eastAsia="Times New Roman" w:hAnsi="Times New Roman" w:cs="Times New Roman"/>
        </w:rPr>
      </w:pPr>
      <w:r w:rsidRPr="001322B5">
        <w:rPr>
          <w:rFonts w:ascii="Times New Roman" w:eastAsia="Times New Roman" w:hAnsi="Times New Roman" w:cs="Times New Roman"/>
          <w:b/>
        </w:rPr>
        <w:t>50.  State Boilerplate Affirmation Clause</w:t>
      </w:r>
      <w:r w:rsidRPr="001322B5">
        <w:rPr>
          <w:rFonts w:ascii="Times New Roman" w:eastAsia="Times New Roman" w:hAnsi="Times New Roman" w:cs="Times New Roman"/>
        </w:rPr>
        <w:t xml:space="preserve">.  I swear or affirm under the penalties of perjury that I have not altered, modified, </w:t>
      </w:r>
      <w:ins w:id="702" w:author="Author">
        <w:r w:rsidR="001322B5" w:rsidRPr="001322B5">
          <w:rPr>
            <w:rFonts w:ascii="Times New Roman" w:eastAsia="Times New Roman" w:hAnsi="Times New Roman" w:cs="Times New Roman"/>
          </w:rPr>
          <w:t xml:space="preserve">or </w:t>
        </w:r>
      </w:ins>
      <w:r w:rsidRPr="001322B5">
        <w:rPr>
          <w:rFonts w:ascii="Times New Roman" w:eastAsia="Times New Roman" w:hAnsi="Times New Roman" w:cs="Times New Roman"/>
        </w:rPr>
        <w:t xml:space="preserve">changed </w:t>
      </w:r>
      <w:del w:id="703" w:author="Author">
        <w:r w:rsidRPr="001322B5" w:rsidDel="001322B5">
          <w:rPr>
            <w:rFonts w:ascii="Times New Roman" w:eastAsia="Times New Roman" w:hAnsi="Times New Roman" w:cs="Times New Roman"/>
          </w:rPr>
          <w:delText xml:space="preserve">or deleted </w:delText>
        </w:r>
      </w:del>
      <w:r w:rsidRPr="001322B5">
        <w:rPr>
          <w:rFonts w:ascii="Times New Roman" w:eastAsia="Times New Roman" w:hAnsi="Times New Roman" w:cs="Times New Roman"/>
        </w:rPr>
        <w:t xml:space="preserve">the State’s </w:t>
      </w:r>
      <w:del w:id="704" w:author="Author">
        <w:r w:rsidRPr="001322B5" w:rsidDel="001322B5">
          <w:rPr>
            <w:rFonts w:ascii="Times New Roman" w:eastAsia="Times New Roman" w:hAnsi="Times New Roman" w:cs="Times New Roman"/>
          </w:rPr>
          <w:delText xml:space="preserve">standard </w:delText>
        </w:r>
      </w:del>
      <w:ins w:id="705" w:author="Author">
        <w:r w:rsidR="001322B5" w:rsidRPr="001322B5">
          <w:rPr>
            <w:rFonts w:ascii="Times New Roman" w:eastAsia="Times New Roman" w:hAnsi="Times New Roman" w:cs="Times New Roman"/>
          </w:rPr>
          <w:t>Boilerplate</w:t>
        </w:r>
      </w:ins>
      <w:del w:id="706" w:author="Author">
        <w:r w:rsidRPr="001322B5" w:rsidDel="001322B5">
          <w:rPr>
            <w:rFonts w:ascii="Times New Roman" w:eastAsia="Times New Roman" w:hAnsi="Times New Roman" w:cs="Times New Roman"/>
          </w:rPr>
          <w:delText>contract</w:delText>
        </w:r>
      </w:del>
      <w:r w:rsidRPr="001322B5">
        <w:rPr>
          <w:rFonts w:ascii="Times New Roman" w:eastAsia="Times New Roman" w:hAnsi="Times New Roman" w:cs="Times New Roman"/>
        </w:rPr>
        <w:t xml:space="preserve"> clauses (as </w:t>
      </w:r>
      <w:del w:id="707" w:author="Author">
        <w:r w:rsidRPr="001322B5" w:rsidDel="001322B5">
          <w:rPr>
            <w:rFonts w:ascii="Times New Roman" w:eastAsia="Times New Roman" w:hAnsi="Times New Roman" w:cs="Times New Roman"/>
          </w:rPr>
          <w:delText xml:space="preserve">contained </w:delText>
        </w:r>
      </w:del>
      <w:ins w:id="708" w:author="Author">
        <w:r w:rsidR="001322B5" w:rsidRPr="001322B5">
          <w:rPr>
            <w:rFonts w:ascii="Times New Roman" w:eastAsia="Times New Roman" w:hAnsi="Times New Roman" w:cs="Times New Roman"/>
          </w:rPr>
          <w:t xml:space="preserve">defined </w:t>
        </w:r>
      </w:ins>
      <w:r w:rsidRPr="001322B5">
        <w:rPr>
          <w:rFonts w:ascii="Times New Roman" w:eastAsia="Times New Roman" w:hAnsi="Times New Roman" w:cs="Times New Roman"/>
        </w:rPr>
        <w:t xml:space="preserve">in the </w:t>
      </w:r>
      <w:r w:rsidRPr="001322B5">
        <w:rPr>
          <w:rFonts w:ascii="Times New Roman" w:eastAsia="Times New Roman" w:hAnsi="Times New Roman" w:cs="Times New Roman"/>
          <w:i/>
        </w:rPr>
        <w:t>20</w:t>
      </w:r>
      <w:r w:rsidR="00C25290" w:rsidRPr="001322B5">
        <w:rPr>
          <w:rFonts w:ascii="Times New Roman" w:eastAsia="Times New Roman" w:hAnsi="Times New Roman" w:cs="Times New Roman"/>
          <w:i/>
        </w:rPr>
        <w:t>21</w:t>
      </w:r>
      <w:r w:rsidRPr="001322B5">
        <w:rPr>
          <w:rFonts w:ascii="Times New Roman" w:eastAsia="Times New Roman" w:hAnsi="Times New Roman" w:cs="Times New Roman"/>
          <w:i/>
        </w:rPr>
        <w:t xml:space="preserve"> </w:t>
      </w:r>
      <w:r w:rsidRPr="001322B5">
        <w:rPr>
          <w:rFonts w:ascii="Times New Roman" w:eastAsia="Times New Roman" w:hAnsi="Times New Roman" w:cs="Times New Roman"/>
        </w:rPr>
        <w:t xml:space="preserve">OAG/ IDOA </w:t>
      </w:r>
      <w:r w:rsidRPr="001322B5">
        <w:rPr>
          <w:rFonts w:ascii="Times New Roman" w:eastAsia="Times New Roman" w:hAnsi="Times New Roman" w:cs="Times New Roman"/>
          <w:i/>
        </w:rPr>
        <w:t xml:space="preserve">Professional Services Contract Manual </w:t>
      </w:r>
      <w:r w:rsidRPr="001322B5">
        <w:rPr>
          <w:rFonts w:ascii="Times New Roman" w:eastAsia="Times New Roman" w:hAnsi="Times New Roman" w:cs="Times New Roman"/>
        </w:rPr>
        <w:t>or</w:t>
      </w:r>
      <w:r w:rsidRPr="001322B5">
        <w:rPr>
          <w:rFonts w:ascii="Times New Roman" w:eastAsia="Times New Roman" w:hAnsi="Times New Roman" w:cs="Times New Roman"/>
          <w:i/>
        </w:rPr>
        <w:t xml:space="preserve"> </w:t>
      </w:r>
      <w:r w:rsidRPr="001322B5">
        <w:rPr>
          <w:rFonts w:ascii="Times New Roman" w:eastAsia="Times New Roman" w:hAnsi="Times New Roman" w:cs="Times New Roman"/>
        </w:rPr>
        <w:t>the</w:t>
      </w:r>
      <w:r w:rsidRPr="001322B5">
        <w:rPr>
          <w:rFonts w:ascii="Times New Roman" w:eastAsia="Times New Roman" w:hAnsi="Times New Roman" w:cs="Times New Roman"/>
          <w:i/>
        </w:rPr>
        <w:t xml:space="preserve"> 20</w:t>
      </w:r>
      <w:r w:rsidR="00C25290" w:rsidRPr="001322B5">
        <w:rPr>
          <w:rFonts w:ascii="Times New Roman" w:eastAsia="Times New Roman" w:hAnsi="Times New Roman" w:cs="Times New Roman"/>
          <w:i/>
        </w:rPr>
        <w:t>21</w:t>
      </w:r>
      <w:r w:rsidRPr="001322B5">
        <w:rPr>
          <w:rFonts w:ascii="Times New Roman" w:eastAsia="Times New Roman" w:hAnsi="Times New Roman" w:cs="Times New Roman"/>
          <w:i/>
        </w:rPr>
        <w:t xml:space="preserve"> SCM Template</w:t>
      </w:r>
      <w:r w:rsidRPr="001322B5">
        <w:rPr>
          <w:rFonts w:ascii="Times New Roman" w:eastAsia="Times New Roman" w:hAnsi="Times New Roman" w:cs="Times New Roman"/>
        </w:rPr>
        <w:t xml:space="preserve">) in any way except </w:t>
      </w:r>
      <w:ins w:id="709" w:author="Author">
        <w:r w:rsidR="001322B5" w:rsidRPr="001322B5">
          <w:rPr>
            <w:rFonts w:ascii="Times New Roman" w:hAnsi="Times New Roman" w:cs="Times New Roman"/>
            <w:rPrChange w:id="710" w:author="Author">
              <w:rPr>
                <w:sz w:val="20"/>
                <w:szCs w:val="20"/>
              </w:rPr>
            </w:rPrChange>
          </w:rPr>
          <w:t>for the following clauses which are named below:</w:t>
        </w:r>
      </w:ins>
      <w:del w:id="711" w:author="Author">
        <w:r w:rsidRPr="001322B5" w:rsidDel="001322B5">
          <w:rPr>
            <w:rFonts w:ascii="Times New Roman" w:eastAsia="Times New Roman" w:hAnsi="Times New Roman" w:cs="Times New Roman"/>
          </w:rPr>
          <w:delText>as follows: _____________________________</w:delText>
        </w:r>
      </w:del>
    </w:p>
    <w:p w14:paraId="5B6FDCD9" w14:textId="7FC49BFA" w:rsidR="00E81D24" w:rsidRDefault="00E81D24" w:rsidP="001322B5">
      <w:pPr>
        <w:pStyle w:val="Default"/>
        <w:rPr>
          <w:ins w:id="712" w:author="Author"/>
          <w:rFonts w:ascii="Times New Roman" w:hAnsi="Times New Roman" w:cs="Times New Roman"/>
          <w:color w:val="auto"/>
          <w:sz w:val="22"/>
          <w:szCs w:val="22"/>
        </w:rPr>
      </w:pPr>
      <w:ins w:id="713" w:author="Author">
        <w:r>
          <w:rPr>
            <w:rFonts w:ascii="Times New Roman" w:hAnsi="Times New Roman" w:cs="Times New Roman"/>
            <w:color w:val="auto"/>
            <w:sz w:val="22"/>
            <w:szCs w:val="22"/>
          </w:rPr>
          <w:t>Duties of Contractor</w:t>
        </w:r>
      </w:ins>
    </w:p>
    <w:p w14:paraId="34A0CE31" w14:textId="07101DAC" w:rsidR="00E81D24" w:rsidRDefault="00E81D24" w:rsidP="001322B5">
      <w:pPr>
        <w:pStyle w:val="Default"/>
        <w:rPr>
          <w:ins w:id="714" w:author="Author"/>
          <w:rFonts w:ascii="Times New Roman" w:hAnsi="Times New Roman" w:cs="Times New Roman"/>
          <w:color w:val="auto"/>
          <w:sz w:val="22"/>
          <w:szCs w:val="22"/>
        </w:rPr>
      </w:pPr>
      <w:ins w:id="715" w:author="Author">
        <w:r>
          <w:rPr>
            <w:rFonts w:ascii="Times New Roman" w:hAnsi="Times New Roman" w:cs="Times New Roman"/>
            <w:color w:val="auto"/>
            <w:sz w:val="22"/>
            <w:szCs w:val="22"/>
          </w:rPr>
          <w:t>Consideration</w:t>
        </w:r>
      </w:ins>
    </w:p>
    <w:p w14:paraId="247EF0EC" w14:textId="16E7F35C" w:rsidR="001322B5" w:rsidRPr="001322B5" w:rsidRDefault="001322B5" w:rsidP="001322B5">
      <w:pPr>
        <w:pStyle w:val="Default"/>
        <w:rPr>
          <w:ins w:id="716" w:author="Author"/>
          <w:rFonts w:ascii="Times New Roman" w:hAnsi="Times New Roman" w:cs="Times New Roman"/>
          <w:color w:val="auto"/>
          <w:sz w:val="22"/>
          <w:szCs w:val="22"/>
          <w:rPrChange w:id="717" w:author="Author">
            <w:rPr>
              <w:ins w:id="718" w:author="Author"/>
              <w:color w:val="auto"/>
              <w:sz w:val="20"/>
              <w:szCs w:val="20"/>
            </w:rPr>
          </w:rPrChange>
        </w:rPr>
      </w:pPr>
      <w:ins w:id="719" w:author="Author">
        <w:r w:rsidRPr="001322B5">
          <w:rPr>
            <w:rFonts w:ascii="Times New Roman" w:hAnsi="Times New Roman" w:cs="Times New Roman"/>
            <w:color w:val="auto"/>
            <w:sz w:val="22"/>
            <w:szCs w:val="22"/>
            <w:rPrChange w:id="720" w:author="Author">
              <w:rPr>
                <w:color w:val="auto"/>
                <w:sz w:val="20"/>
                <w:szCs w:val="20"/>
              </w:rPr>
            </w:rPrChange>
          </w:rPr>
          <w:t xml:space="preserve">Access to Records </w:t>
        </w:r>
      </w:ins>
    </w:p>
    <w:p w14:paraId="34ED48B5" w14:textId="255C4B57" w:rsidR="001322B5" w:rsidRPr="001322B5" w:rsidRDefault="001322B5" w:rsidP="001322B5">
      <w:pPr>
        <w:pStyle w:val="Default"/>
        <w:rPr>
          <w:ins w:id="721" w:author="Author"/>
          <w:rFonts w:ascii="Times New Roman" w:hAnsi="Times New Roman" w:cs="Times New Roman"/>
          <w:color w:val="auto"/>
          <w:sz w:val="22"/>
          <w:szCs w:val="22"/>
          <w:rPrChange w:id="722" w:author="Author">
            <w:rPr>
              <w:ins w:id="723" w:author="Author"/>
              <w:color w:val="auto"/>
              <w:sz w:val="20"/>
              <w:szCs w:val="20"/>
            </w:rPr>
          </w:rPrChange>
        </w:rPr>
      </w:pPr>
      <w:ins w:id="724" w:author="Author">
        <w:r w:rsidRPr="001322B5">
          <w:rPr>
            <w:rFonts w:ascii="Times New Roman" w:hAnsi="Times New Roman" w:cs="Times New Roman"/>
            <w:color w:val="auto"/>
            <w:sz w:val="22"/>
            <w:szCs w:val="22"/>
            <w:rPrChange w:id="725" w:author="Author">
              <w:rPr>
                <w:color w:val="auto"/>
                <w:sz w:val="20"/>
                <w:szCs w:val="20"/>
              </w:rPr>
            </w:rPrChange>
          </w:rPr>
          <w:t>A</w:t>
        </w:r>
        <w:r w:rsidR="00E81D24">
          <w:rPr>
            <w:rFonts w:ascii="Times New Roman" w:hAnsi="Times New Roman" w:cs="Times New Roman"/>
            <w:color w:val="auto"/>
            <w:sz w:val="22"/>
            <w:szCs w:val="22"/>
          </w:rPr>
          <w:t>ssignment/Successors</w:t>
        </w:r>
      </w:ins>
    </w:p>
    <w:p w14:paraId="0E0B105D" w14:textId="77777777" w:rsidR="001322B5" w:rsidRPr="001322B5" w:rsidRDefault="001322B5" w:rsidP="001322B5">
      <w:pPr>
        <w:pStyle w:val="Default"/>
        <w:rPr>
          <w:ins w:id="726" w:author="Author"/>
          <w:rFonts w:ascii="Times New Roman" w:hAnsi="Times New Roman" w:cs="Times New Roman"/>
          <w:color w:val="auto"/>
          <w:sz w:val="22"/>
          <w:szCs w:val="22"/>
          <w:rPrChange w:id="727" w:author="Author">
            <w:rPr>
              <w:ins w:id="728" w:author="Author"/>
              <w:color w:val="auto"/>
              <w:sz w:val="20"/>
              <w:szCs w:val="20"/>
            </w:rPr>
          </w:rPrChange>
        </w:rPr>
      </w:pPr>
      <w:ins w:id="729" w:author="Author">
        <w:r w:rsidRPr="001322B5">
          <w:rPr>
            <w:rFonts w:ascii="Times New Roman" w:hAnsi="Times New Roman" w:cs="Times New Roman"/>
            <w:color w:val="auto"/>
            <w:sz w:val="22"/>
            <w:szCs w:val="22"/>
            <w:rPrChange w:id="730" w:author="Author">
              <w:rPr>
                <w:color w:val="auto"/>
                <w:sz w:val="20"/>
                <w:szCs w:val="20"/>
              </w:rPr>
            </w:rPrChange>
          </w:rPr>
          <w:t xml:space="preserve">Assignment of Antitrust Claims </w:t>
        </w:r>
      </w:ins>
    </w:p>
    <w:p w14:paraId="597F73A2" w14:textId="77777777" w:rsidR="001322B5" w:rsidRPr="001322B5" w:rsidRDefault="001322B5" w:rsidP="001322B5">
      <w:pPr>
        <w:pStyle w:val="Default"/>
        <w:rPr>
          <w:ins w:id="731" w:author="Author"/>
          <w:rFonts w:ascii="Times New Roman" w:hAnsi="Times New Roman" w:cs="Times New Roman"/>
          <w:color w:val="auto"/>
          <w:sz w:val="22"/>
          <w:szCs w:val="22"/>
          <w:rPrChange w:id="732" w:author="Author">
            <w:rPr>
              <w:ins w:id="733" w:author="Author"/>
              <w:color w:val="auto"/>
              <w:sz w:val="20"/>
              <w:szCs w:val="20"/>
            </w:rPr>
          </w:rPrChange>
        </w:rPr>
      </w:pPr>
      <w:ins w:id="734" w:author="Author">
        <w:r w:rsidRPr="001322B5">
          <w:rPr>
            <w:rFonts w:ascii="Times New Roman" w:hAnsi="Times New Roman" w:cs="Times New Roman"/>
            <w:color w:val="auto"/>
            <w:sz w:val="22"/>
            <w:szCs w:val="22"/>
            <w:rPrChange w:id="735" w:author="Author">
              <w:rPr>
                <w:color w:val="auto"/>
                <w:sz w:val="20"/>
                <w:szCs w:val="20"/>
              </w:rPr>
            </w:rPrChange>
          </w:rPr>
          <w:t xml:space="preserve">Audits </w:t>
        </w:r>
      </w:ins>
    </w:p>
    <w:p w14:paraId="0984025E" w14:textId="77777777" w:rsidR="001322B5" w:rsidRPr="001322B5" w:rsidRDefault="001322B5" w:rsidP="001322B5">
      <w:pPr>
        <w:pStyle w:val="Default"/>
        <w:rPr>
          <w:ins w:id="736" w:author="Author"/>
          <w:rFonts w:ascii="Times New Roman" w:hAnsi="Times New Roman" w:cs="Times New Roman"/>
          <w:color w:val="auto"/>
          <w:sz w:val="22"/>
          <w:szCs w:val="22"/>
          <w:rPrChange w:id="737" w:author="Author">
            <w:rPr>
              <w:ins w:id="738" w:author="Author"/>
              <w:color w:val="auto"/>
              <w:sz w:val="20"/>
              <w:szCs w:val="20"/>
            </w:rPr>
          </w:rPrChange>
        </w:rPr>
      </w:pPr>
      <w:ins w:id="739" w:author="Author">
        <w:r w:rsidRPr="001322B5">
          <w:rPr>
            <w:rFonts w:ascii="Times New Roman" w:hAnsi="Times New Roman" w:cs="Times New Roman"/>
            <w:color w:val="auto"/>
            <w:sz w:val="22"/>
            <w:szCs w:val="22"/>
            <w:rPrChange w:id="740" w:author="Author">
              <w:rPr>
                <w:color w:val="auto"/>
                <w:sz w:val="20"/>
                <w:szCs w:val="20"/>
              </w:rPr>
            </w:rPrChange>
          </w:rPr>
          <w:t xml:space="preserve">Authority to bind </w:t>
        </w:r>
      </w:ins>
    </w:p>
    <w:p w14:paraId="285B94EF" w14:textId="77777777" w:rsidR="001322B5" w:rsidRPr="001322B5" w:rsidRDefault="001322B5" w:rsidP="001322B5">
      <w:pPr>
        <w:pStyle w:val="Default"/>
        <w:rPr>
          <w:ins w:id="741" w:author="Author"/>
          <w:rFonts w:ascii="Times New Roman" w:hAnsi="Times New Roman" w:cs="Times New Roman"/>
          <w:color w:val="auto"/>
          <w:sz w:val="22"/>
          <w:szCs w:val="22"/>
          <w:rPrChange w:id="742" w:author="Author">
            <w:rPr>
              <w:ins w:id="743" w:author="Author"/>
              <w:color w:val="auto"/>
              <w:sz w:val="20"/>
              <w:szCs w:val="20"/>
            </w:rPr>
          </w:rPrChange>
        </w:rPr>
      </w:pPr>
      <w:ins w:id="744" w:author="Author">
        <w:r w:rsidRPr="001322B5">
          <w:rPr>
            <w:rFonts w:ascii="Times New Roman" w:hAnsi="Times New Roman" w:cs="Times New Roman"/>
            <w:color w:val="auto"/>
            <w:sz w:val="22"/>
            <w:szCs w:val="22"/>
            <w:rPrChange w:id="745" w:author="Author">
              <w:rPr>
                <w:color w:val="auto"/>
                <w:sz w:val="20"/>
                <w:szCs w:val="20"/>
              </w:rPr>
            </w:rPrChange>
          </w:rPr>
          <w:t xml:space="preserve">Condition of Payment </w:t>
        </w:r>
      </w:ins>
    </w:p>
    <w:p w14:paraId="5C6D64EC" w14:textId="77777777" w:rsidR="001322B5" w:rsidRPr="001322B5" w:rsidRDefault="001322B5" w:rsidP="001322B5">
      <w:pPr>
        <w:pStyle w:val="Default"/>
        <w:rPr>
          <w:ins w:id="746" w:author="Author"/>
          <w:rFonts w:ascii="Times New Roman" w:hAnsi="Times New Roman" w:cs="Times New Roman"/>
          <w:color w:val="auto"/>
          <w:sz w:val="22"/>
          <w:szCs w:val="22"/>
          <w:rPrChange w:id="747" w:author="Author">
            <w:rPr>
              <w:ins w:id="748" w:author="Author"/>
              <w:color w:val="auto"/>
              <w:sz w:val="20"/>
              <w:szCs w:val="20"/>
            </w:rPr>
          </w:rPrChange>
        </w:rPr>
      </w:pPr>
      <w:ins w:id="749" w:author="Author">
        <w:r w:rsidRPr="001322B5">
          <w:rPr>
            <w:rFonts w:ascii="Times New Roman" w:hAnsi="Times New Roman" w:cs="Times New Roman"/>
            <w:color w:val="auto"/>
            <w:sz w:val="22"/>
            <w:szCs w:val="22"/>
            <w:rPrChange w:id="750" w:author="Author">
              <w:rPr>
                <w:color w:val="auto"/>
                <w:sz w:val="20"/>
                <w:szCs w:val="20"/>
              </w:rPr>
            </w:rPrChange>
          </w:rPr>
          <w:t xml:space="preserve">Confidentiality of State Information </w:t>
        </w:r>
      </w:ins>
    </w:p>
    <w:p w14:paraId="15882C91" w14:textId="77777777" w:rsidR="001322B5" w:rsidRPr="001322B5" w:rsidRDefault="001322B5" w:rsidP="001322B5">
      <w:pPr>
        <w:pStyle w:val="Default"/>
        <w:rPr>
          <w:ins w:id="751" w:author="Author"/>
          <w:rFonts w:ascii="Times New Roman" w:hAnsi="Times New Roman" w:cs="Times New Roman"/>
          <w:color w:val="auto"/>
          <w:sz w:val="22"/>
          <w:szCs w:val="22"/>
          <w:rPrChange w:id="752" w:author="Author">
            <w:rPr>
              <w:ins w:id="753" w:author="Author"/>
              <w:color w:val="auto"/>
              <w:sz w:val="20"/>
              <w:szCs w:val="20"/>
            </w:rPr>
          </w:rPrChange>
        </w:rPr>
      </w:pPr>
      <w:ins w:id="754" w:author="Author">
        <w:r w:rsidRPr="001322B5">
          <w:rPr>
            <w:rFonts w:ascii="Times New Roman" w:hAnsi="Times New Roman" w:cs="Times New Roman"/>
            <w:color w:val="auto"/>
            <w:sz w:val="22"/>
            <w:szCs w:val="22"/>
            <w:rPrChange w:id="755" w:author="Author">
              <w:rPr>
                <w:color w:val="auto"/>
                <w:sz w:val="20"/>
                <w:szCs w:val="20"/>
              </w:rPr>
            </w:rPrChange>
          </w:rPr>
          <w:t xml:space="preserve">Continuity of Services </w:t>
        </w:r>
      </w:ins>
    </w:p>
    <w:p w14:paraId="24227AA3" w14:textId="77777777" w:rsidR="001322B5" w:rsidRPr="001322B5" w:rsidRDefault="001322B5" w:rsidP="001322B5">
      <w:pPr>
        <w:pStyle w:val="Default"/>
        <w:rPr>
          <w:ins w:id="756" w:author="Author"/>
          <w:rFonts w:ascii="Times New Roman" w:hAnsi="Times New Roman" w:cs="Times New Roman"/>
          <w:color w:val="auto"/>
          <w:sz w:val="22"/>
          <w:szCs w:val="22"/>
          <w:rPrChange w:id="757" w:author="Author">
            <w:rPr>
              <w:ins w:id="758" w:author="Author"/>
              <w:color w:val="auto"/>
              <w:sz w:val="20"/>
              <w:szCs w:val="20"/>
            </w:rPr>
          </w:rPrChange>
        </w:rPr>
      </w:pPr>
      <w:ins w:id="759" w:author="Author">
        <w:r w:rsidRPr="001322B5">
          <w:rPr>
            <w:rFonts w:ascii="Times New Roman" w:hAnsi="Times New Roman" w:cs="Times New Roman"/>
            <w:color w:val="auto"/>
            <w:sz w:val="22"/>
            <w:szCs w:val="22"/>
            <w:rPrChange w:id="760" w:author="Author">
              <w:rPr>
                <w:color w:val="auto"/>
                <w:sz w:val="20"/>
                <w:szCs w:val="20"/>
              </w:rPr>
            </w:rPrChange>
          </w:rPr>
          <w:t xml:space="preserve">Debarment and Suspension </w:t>
        </w:r>
      </w:ins>
    </w:p>
    <w:p w14:paraId="59C78F63" w14:textId="77777777" w:rsidR="001322B5" w:rsidRPr="001322B5" w:rsidRDefault="001322B5" w:rsidP="001322B5">
      <w:pPr>
        <w:pStyle w:val="Default"/>
        <w:rPr>
          <w:ins w:id="761" w:author="Author"/>
          <w:rFonts w:ascii="Times New Roman" w:hAnsi="Times New Roman" w:cs="Times New Roman"/>
          <w:color w:val="auto"/>
          <w:sz w:val="22"/>
          <w:szCs w:val="22"/>
          <w:rPrChange w:id="762" w:author="Author">
            <w:rPr>
              <w:ins w:id="763" w:author="Author"/>
              <w:color w:val="auto"/>
              <w:sz w:val="20"/>
              <w:szCs w:val="20"/>
            </w:rPr>
          </w:rPrChange>
        </w:rPr>
      </w:pPr>
      <w:ins w:id="764" w:author="Author">
        <w:r w:rsidRPr="001322B5">
          <w:rPr>
            <w:rFonts w:ascii="Times New Roman" w:hAnsi="Times New Roman" w:cs="Times New Roman"/>
            <w:color w:val="auto"/>
            <w:sz w:val="22"/>
            <w:szCs w:val="22"/>
            <w:rPrChange w:id="765" w:author="Author">
              <w:rPr>
                <w:color w:val="auto"/>
                <w:sz w:val="20"/>
                <w:szCs w:val="20"/>
              </w:rPr>
            </w:rPrChange>
          </w:rPr>
          <w:t xml:space="preserve">Default by State </w:t>
        </w:r>
      </w:ins>
    </w:p>
    <w:p w14:paraId="57D4B071" w14:textId="77777777" w:rsidR="001322B5" w:rsidRPr="001322B5" w:rsidRDefault="001322B5" w:rsidP="001322B5">
      <w:pPr>
        <w:pStyle w:val="Default"/>
        <w:rPr>
          <w:ins w:id="766" w:author="Author"/>
          <w:rFonts w:ascii="Times New Roman" w:hAnsi="Times New Roman" w:cs="Times New Roman"/>
          <w:color w:val="auto"/>
          <w:sz w:val="22"/>
          <w:szCs w:val="22"/>
          <w:rPrChange w:id="767" w:author="Author">
            <w:rPr>
              <w:ins w:id="768" w:author="Author"/>
              <w:color w:val="auto"/>
              <w:sz w:val="20"/>
              <w:szCs w:val="20"/>
            </w:rPr>
          </w:rPrChange>
        </w:rPr>
      </w:pPr>
      <w:moveToRangeStart w:id="769" w:author="Author" w:name="move135291030"/>
      <w:ins w:id="770" w:author="Author">
        <w:r w:rsidRPr="001322B5">
          <w:rPr>
            <w:rFonts w:ascii="Times New Roman" w:hAnsi="Times New Roman" w:cs="Times New Roman"/>
            <w:color w:val="auto"/>
            <w:sz w:val="22"/>
            <w:szCs w:val="22"/>
            <w:rPrChange w:id="771" w:author="Author">
              <w:rPr>
                <w:color w:val="auto"/>
                <w:sz w:val="20"/>
                <w:szCs w:val="20"/>
              </w:rPr>
            </w:rPrChange>
          </w:rPr>
          <w:t xml:space="preserve">Disputes </w:t>
        </w:r>
        <w:moveToRangeEnd w:id="769"/>
      </w:ins>
    </w:p>
    <w:p w14:paraId="1581B2F9" w14:textId="77777777" w:rsidR="001322B5" w:rsidRPr="001322B5" w:rsidRDefault="001322B5" w:rsidP="001322B5">
      <w:pPr>
        <w:pStyle w:val="Default"/>
        <w:rPr>
          <w:ins w:id="772" w:author="Author"/>
          <w:rFonts w:ascii="Times New Roman" w:hAnsi="Times New Roman" w:cs="Times New Roman"/>
          <w:color w:val="auto"/>
          <w:sz w:val="22"/>
          <w:szCs w:val="22"/>
          <w:rPrChange w:id="773" w:author="Author">
            <w:rPr>
              <w:ins w:id="774" w:author="Author"/>
              <w:color w:val="auto"/>
              <w:sz w:val="20"/>
              <w:szCs w:val="20"/>
            </w:rPr>
          </w:rPrChange>
        </w:rPr>
      </w:pPr>
      <w:ins w:id="775" w:author="Author">
        <w:r w:rsidRPr="001322B5">
          <w:rPr>
            <w:rFonts w:ascii="Times New Roman" w:hAnsi="Times New Roman" w:cs="Times New Roman"/>
            <w:color w:val="auto"/>
            <w:sz w:val="22"/>
            <w:szCs w:val="22"/>
            <w:rPrChange w:id="776" w:author="Author">
              <w:rPr>
                <w:color w:val="auto"/>
                <w:sz w:val="20"/>
                <w:szCs w:val="20"/>
              </w:rPr>
            </w:rPrChange>
          </w:rPr>
          <w:t xml:space="preserve">Employment Option </w:t>
        </w:r>
      </w:ins>
    </w:p>
    <w:p w14:paraId="2BBBBEB8" w14:textId="77777777" w:rsidR="001322B5" w:rsidRPr="001322B5" w:rsidRDefault="001322B5" w:rsidP="001322B5">
      <w:pPr>
        <w:pStyle w:val="Default"/>
        <w:rPr>
          <w:ins w:id="777" w:author="Author"/>
          <w:rFonts w:ascii="Times New Roman" w:hAnsi="Times New Roman" w:cs="Times New Roman"/>
          <w:color w:val="auto"/>
          <w:sz w:val="22"/>
          <w:szCs w:val="22"/>
          <w:rPrChange w:id="778" w:author="Author">
            <w:rPr>
              <w:ins w:id="779" w:author="Author"/>
              <w:color w:val="auto"/>
              <w:sz w:val="20"/>
              <w:szCs w:val="20"/>
            </w:rPr>
          </w:rPrChange>
        </w:rPr>
      </w:pPr>
      <w:moveToRangeStart w:id="780" w:author="Author" w:name="move135291017"/>
      <w:ins w:id="781" w:author="Author">
        <w:r w:rsidRPr="001322B5">
          <w:rPr>
            <w:rFonts w:ascii="Times New Roman" w:hAnsi="Times New Roman" w:cs="Times New Roman"/>
            <w:color w:val="auto"/>
            <w:sz w:val="22"/>
            <w:szCs w:val="22"/>
            <w:rPrChange w:id="782" w:author="Author">
              <w:rPr>
                <w:color w:val="auto"/>
                <w:sz w:val="20"/>
                <w:szCs w:val="20"/>
              </w:rPr>
            </w:rPrChange>
          </w:rPr>
          <w:t xml:space="preserve">Force Majeure </w:t>
        </w:r>
        <w:moveToRangeEnd w:id="780"/>
      </w:ins>
    </w:p>
    <w:p w14:paraId="29873809" w14:textId="77777777" w:rsidR="001322B5" w:rsidRPr="001322B5" w:rsidRDefault="001322B5" w:rsidP="001322B5">
      <w:pPr>
        <w:pStyle w:val="Default"/>
        <w:rPr>
          <w:ins w:id="783" w:author="Author"/>
          <w:rFonts w:ascii="Times New Roman" w:hAnsi="Times New Roman" w:cs="Times New Roman"/>
          <w:color w:val="auto"/>
          <w:sz w:val="22"/>
          <w:szCs w:val="22"/>
          <w:rPrChange w:id="784" w:author="Author">
            <w:rPr>
              <w:ins w:id="785" w:author="Author"/>
              <w:color w:val="auto"/>
              <w:sz w:val="20"/>
              <w:szCs w:val="20"/>
            </w:rPr>
          </w:rPrChange>
        </w:rPr>
      </w:pPr>
      <w:ins w:id="786" w:author="Author">
        <w:r w:rsidRPr="001322B5">
          <w:rPr>
            <w:rFonts w:ascii="Times New Roman" w:hAnsi="Times New Roman" w:cs="Times New Roman"/>
            <w:color w:val="auto"/>
            <w:sz w:val="22"/>
            <w:szCs w:val="22"/>
            <w:rPrChange w:id="787" w:author="Author">
              <w:rPr>
                <w:color w:val="auto"/>
                <w:sz w:val="20"/>
                <w:szCs w:val="20"/>
              </w:rPr>
            </w:rPrChange>
          </w:rPr>
          <w:t xml:space="preserve">Indemnification </w:t>
        </w:r>
      </w:ins>
    </w:p>
    <w:p w14:paraId="41A4EA79" w14:textId="77777777" w:rsidR="001322B5" w:rsidRPr="001322B5" w:rsidRDefault="001322B5" w:rsidP="001322B5">
      <w:pPr>
        <w:pStyle w:val="Default"/>
        <w:rPr>
          <w:ins w:id="788" w:author="Author"/>
          <w:rFonts w:ascii="Times New Roman" w:hAnsi="Times New Roman" w:cs="Times New Roman"/>
          <w:color w:val="auto"/>
          <w:sz w:val="22"/>
          <w:szCs w:val="22"/>
          <w:rPrChange w:id="789" w:author="Author">
            <w:rPr>
              <w:ins w:id="790" w:author="Author"/>
              <w:color w:val="auto"/>
              <w:sz w:val="20"/>
              <w:szCs w:val="20"/>
            </w:rPr>
          </w:rPrChange>
        </w:rPr>
      </w:pPr>
      <w:ins w:id="791" w:author="Author">
        <w:r w:rsidRPr="001322B5">
          <w:rPr>
            <w:rFonts w:ascii="Times New Roman" w:hAnsi="Times New Roman" w:cs="Times New Roman"/>
            <w:color w:val="auto"/>
            <w:sz w:val="22"/>
            <w:szCs w:val="22"/>
            <w:rPrChange w:id="792" w:author="Author">
              <w:rPr>
                <w:color w:val="auto"/>
                <w:sz w:val="20"/>
                <w:szCs w:val="20"/>
              </w:rPr>
            </w:rPrChange>
          </w:rPr>
          <w:t xml:space="preserve">Indiana Veteran’s Business Enterprise Compliance </w:t>
        </w:r>
      </w:ins>
    </w:p>
    <w:p w14:paraId="6EC40A4E" w14:textId="77777777" w:rsidR="001322B5" w:rsidRPr="001322B5" w:rsidRDefault="001322B5" w:rsidP="001322B5">
      <w:pPr>
        <w:pStyle w:val="Default"/>
        <w:rPr>
          <w:ins w:id="793" w:author="Author"/>
          <w:rFonts w:ascii="Times New Roman" w:hAnsi="Times New Roman" w:cs="Times New Roman"/>
          <w:color w:val="auto"/>
          <w:sz w:val="22"/>
          <w:szCs w:val="22"/>
          <w:rPrChange w:id="794" w:author="Author">
            <w:rPr>
              <w:ins w:id="795" w:author="Author"/>
              <w:color w:val="auto"/>
              <w:sz w:val="20"/>
              <w:szCs w:val="20"/>
            </w:rPr>
          </w:rPrChange>
        </w:rPr>
      </w:pPr>
      <w:ins w:id="796" w:author="Author">
        <w:r w:rsidRPr="001322B5">
          <w:rPr>
            <w:rFonts w:ascii="Times New Roman" w:hAnsi="Times New Roman" w:cs="Times New Roman"/>
            <w:color w:val="auto"/>
            <w:sz w:val="22"/>
            <w:szCs w:val="22"/>
            <w:rPrChange w:id="797" w:author="Author">
              <w:rPr>
                <w:color w:val="auto"/>
                <w:sz w:val="20"/>
                <w:szCs w:val="20"/>
              </w:rPr>
            </w:rPrChange>
          </w:rPr>
          <w:t xml:space="preserve">Information Technology Enterprise Architecture Requirements </w:t>
        </w:r>
      </w:ins>
    </w:p>
    <w:p w14:paraId="71CC572E" w14:textId="77777777" w:rsidR="001322B5" w:rsidRPr="001322B5" w:rsidRDefault="001322B5" w:rsidP="001322B5">
      <w:pPr>
        <w:pStyle w:val="Default"/>
        <w:rPr>
          <w:ins w:id="798" w:author="Author"/>
          <w:rFonts w:ascii="Times New Roman" w:hAnsi="Times New Roman" w:cs="Times New Roman"/>
          <w:color w:val="auto"/>
          <w:sz w:val="22"/>
          <w:szCs w:val="22"/>
          <w:rPrChange w:id="799" w:author="Author">
            <w:rPr>
              <w:ins w:id="800" w:author="Author"/>
              <w:color w:val="auto"/>
              <w:sz w:val="20"/>
              <w:szCs w:val="20"/>
            </w:rPr>
          </w:rPrChange>
        </w:rPr>
      </w:pPr>
      <w:ins w:id="801" w:author="Author">
        <w:r w:rsidRPr="001322B5">
          <w:rPr>
            <w:rFonts w:ascii="Times New Roman" w:hAnsi="Times New Roman" w:cs="Times New Roman"/>
            <w:color w:val="auto"/>
            <w:sz w:val="22"/>
            <w:szCs w:val="22"/>
            <w:rPrChange w:id="802" w:author="Author">
              <w:rPr>
                <w:color w:val="auto"/>
                <w:sz w:val="20"/>
                <w:szCs w:val="20"/>
              </w:rPr>
            </w:rPrChange>
          </w:rPr>
          <w:t xml:space="preserve">Insurance </w:t>
        </w:r>
      </w:ins>
    </w:p>
    <w:p w14:paraId="473981DC" w14:textId="77777777" w:rsidR="001322B5" w:rsidRPr="001322B5" w:rsidRDefault="001322B5" w:rsidP="001322B5">
      <w:pPr>
        <w:pStyle w:val="Default"/>
        <w:rPr>
          <w:ins w:id="803" w:author="Author"/>
          <w:rFonts w:ascii="Times New Roman" w:hAnsi="Times New Roman" w:cs="Times New Roman"/>
          <w:color w:val="auto"/>
          <w:sz w:val="22"/>
          <w:szCs w:val="22"/>
          <w:rPrChange w:id="804" w:author="Author">
            <w:rPr>
              <w:ins w:id="805" w:author="Author"/>
              <w:color w:val="auto"/>
              <w:sz w:val="20"/>
              <w:szCs w:val="20"/>
            </w:rPr>
          </w:rPrChange>
        </w:rPr>
      </w:pPr>
      <w:ins w:id="806" w:author="Author">
        <w:r w:rsidRPr="001322B5">
          <w:rPr>
            <w:rFonts w:ascii="Times New Roman" w:hAnsi="Times New Roman" w:cs="Times New Roman"/>
            <w:color w:val="auto"/>
            <w:sz w:val="22"/>
            <w:szCs w:val="22"/>
            <w:rPrChange w:id="807" w:author="Author">
              <w:rPr>
                <w:color w:val="auto"/>
                <w:sz w:val="20"/>
                <w:szCs w:val="20"/>
              </w:rPr>
            </w:rPrChange>
          </w:rPr>
          <w:t xml:space="preserve">Key Person(s) </w:t>
        </w:r>
      </w:ins>
    </w:p>
    <w:p w14:paraId="0437C265" w14:textId="77777777" w:rsidR="001322B5" w:rsidRPr="001322B5" w:rsidRDefault="001322B5" w:rsidP="001322B5">
      <w:pPr>
        <w:pStyle w:val="Default"/>
        <w:rPr>
          <w:ins w:id="808" w:author="Author"/>
          <w:rFonts w:ascii="Times New Roman" w:hAnsi="Times New Roman" w:cs="Times New Roman"/>
          <w:color w:val="auto"/>
          <w:sz w:val="22"/>
          <w:szCs w:val="22"/>
          <w:rPrChange w:id="809" w:author="Author">
            <w:rPr>
              <w:ins w:id="810" w:author="Author"/>
              <w:color w:val="auto"/>
              <w:sz w:val="20"/>
              <w:szCs w:val="20"/>
            </w:rPr>
          </w:rPrChange>
        </w:rPr>
      </w:pPr>
      <w:ins w:id="811" w:author="Author">
        <w:r w:rsidRPr="001322B5">
          <w:rPr>
            <w:rFonts w:ascii="Times New Roman" w:hAnsi="Times New Roman" w:cs="Times New Roman"/>
            <w:color w:val="auto"/>
            <w:sz w:val="22"/>
            <w:szCs w:val="22"/>
            <w:rPrChange w:id="812" w:author="Author">
              <w:rPr>
                <w:color w:val="auto"/>
                <w:sz w:val="20"/>
                <w:szCs w:val="20"/>
              </w:rPr>
            </w:rPrChange>
          </w:rPr>
          <w:t xml:space="preserve">Merger and Modification </w:t>
        </w:r>
      </w:ins>
    </w:p>
    <w:p w14:paraId="6A295EA0" w14:textId="77777777" w:rsidR="001322B5" w:rsidRPr="001322B5" w:rsidRDefault="001322B5" w:rsidP="001322B5">
      <w:pPr>
        <w:pStyle w:val="Default"/>
        <w:rPr>
          <w:ins w:id="813" w:author="Author"/>
          <w:rFonts w:ascii="Times New Roman" w:hAnsi="Times New Roman" w:cs="Times New Roman"/>
          <w:color w:val="auto"/>
          <w:sz w:val="22"/>
          <w:szCs w:val="22"/>
          <w:rPrChange w:id="814" w:author="Author">
            <w:rPr>
              <w:ins w:id="815" w:author="Author"/>
              <w:color w:val="auto"/>
              <w:sz w:val="20"/>
              <w:szCs w:val="20"/>
            </w:rPr>
          </w:rPrChange>
        </w:rPr>
      </w:pPr>
      <w:ins w:id="816" w:author="Author">
        <w:r w:rsidRPr="001322B5">
          <w:rPr>
            <w:rFonts w:ascii="Times New Roman" w:hAnsi="Times New Roman" w:cs="Times New Roman"/>
            <w:color w:val="auto"/>
            <w:sz w:val="22"/>
            <w:szCs w:val="22"/>
            <w:rPrChange w:id="817" w:author="Author">
              <w:rPr>
                <w:color w:val="auto"/>
                <w:sz w:val="20"/>
                <w:szCs w:val="20"/>
              </w:rPr>
            </w:rPrChange>
          </w:rPr>
          <w:t xml:space="preserve">Minority and Women’s Business Enterprise Compliance </w:t>
        </w:r>
      </w:ins>
    </w:p>
    <w:p w14:paraId="50201A55" w14:textId="77777777" w:rsidR="001322B5" w:rsidRPr="001322B5" w:rsidRDefault="001322B5" w:rsidP="001322B5">
      <w:pPr>
        <w:pStyle w:val="Default"/>
        <w:rPr>
          <w:ins w:id="818" w:author="Author"/>
          <w:rFonts w:ascii="Times New Roman" w:hAnsi="Times New Roman" w:cs="Times New Roman"/>
          <w:color w:val="auto"/>
          <w:sz w:val="22"/>
          <w:szCs w:val="22"/>
          <w:rPrChange w:id="819" w:author="Author">
            <w:rPr>
              <w:ins w:id="820" w:author="Author"/>
              <w:color w:val="auto"/>
              <w:sz w:val="20"/>
              <w:szCs w:val="20"/>
            </w:rPr>
          </w:rPrChange>
        </w:rPr>
      </w:pPr>
      <w:ins w:id="821" w:author="Author">
        <w:r w:rsidRPr="001322B5">
          <w:rPr>
            <w:rFonts w:ascii="Times New Roman" w:hAnsi="Times New Roman" w:cs="Times New Roman"/>
            <w:color w:val="auto"/>
            <w:sz w:val="22"/>
            <w:szCs w:val="22"/>
            <w:rPrChange w:id="822" w:author="Author">
              <w:rPr>
                <w:color w:val="auto"/>
                <w:sz w:val="20"/>
                <w:szCs w:val="20"/>
              </w:rPr>
            </w:rPrChange>
          </w:rPr>
          <w:t xml:space="preserve">Nondiscrimination </w:t>
        </w:r>
      </w:ins>
    </w:p>
    <w:p w14:paraId="208EF0D2" w14:textId="77777777" w:rsidR="001322B5" w:rsidRPr="001322B5" w:rsidRDefault="001322B5" w:rsidP="001322B5">
      <w:pPr>
        <w:spacing w:after="0" w:line="240" w:lineRule="auto"/>
        <w:rPr>
          <w:ins w:id="823" w:author="Author"/>
          <w:rFonts w:ascii="Times New Roman" w:hAnsi="Times New Roman" w:cs="Times New Roman"/>
          <w:rPrChange w:id="824" w:author="Author">
            <w:rPr>
              <w:ins w:id="825" w:author="Author"/>
              <w:sz w:val="20"/>
              <w:szCs w:val="20"/>
            </w:rPr>
          </w:rPrChange>
        </w:rPr>
      </w:pPr>
      <w:ins w:id="826" w:author="Author">
        <w:r w:rsidRPr="001322B5">
          <w:rPr>
            <w:rFonts w:ascii="Times New Roman" w:hAnsi="Times New Roman" w:cs="Times New Roman"/>
            <w:rPrChange w:id="827" w:author="Author">
              <w:rPr>
                <w:sz w:val="20"/>
                <w:szCs w:val="20"/>
              </w:rPr>
            </w:rPrChange>
          </w:rPr>
          <w:t>Order of Precedence: Incorporation by Reference</w:t>
        </w:r>
      </w:ins>
    </w:p>
    <w:p w14:paraId="64025BED" w14:textId="5E16823B" w:rsidR="001322B5" w:rsidRPr="001322B5" w:rsidRDefault="001322B5">
      <w:pPr>
        <w:spacing w:after="0" w:line="240" w:lineRule="auto"/>
        <w:rPr>
          <w:ins w:id="828" w:author="Author"/>
          <w:rFonts w:ascii="Times New Roman" w:hAnsi="Times New Roman" w:cs="Times New Roman"/>
          <w:rPrChange w:id="829" w:author="Author">
            <w:rPr>
              <w:ins w:id="830" w:author="Author"/>
              <w:color w:val="auto"/>
              <w:sz w:val="20"/>
              <w:szCs w:val="20"/>
            </w:rPr>
          </w:rPrChange>
        </w:rPr>
        <w:pPrChange w:id="831" w:author="Author">
          <w:pPr>
            <w:pStyle w:val="Default"/>
            <w:pageBreakBefore/>
          </w:pPr>
        </w:pPrChange>
      </w:pPr>
      <w:ins w:id="832" w:author="Author">
        <w:r w:rsidRPr="001322B5">
          <w:rPr>
            <w:rFonts w:ascii="Times New Roman" w:hAnsi="Times New Roman" w:cs="Times New Roman"/>
            <w:rPrChange w:id="833" w:author="Author">
              <w:rPr>
                <w:sz w:val="20"/>
                <w:szCs w:val="20"/>
              </w:rPr>
            </w:rPrChange>
          </w:rPr>
          <w:t xml:space="preserve">Ownership of Documents and Materials </w:t>
        </w:r>
      </w:ins>
    </w:p>
    <w:p w14:paraId="498D9180" w14:textId="77777777" w:rsidR="001322B5" w:rsidRPr="001322B5" w:rsidRDefault="001322B5" w:rsidP="001322B5">
      <w:pPr>
        <w:pStyle w:val="Default"/>
        <w:rPr>
          <w:ins w:id="834" w:author="Author"/>
          <w:rFonts w:ascii="Times New Roman" w:hAnsi="Times New Roman" w:cs="Times New Roman"/>
          <w:color w:val="auto"/>
          <w:sz w:val="22"/>
          <w:szCs w:val="22"/>
          <w:rPrChange w:id="835" w:author="Author">
            <w:rPr>
              <w:ins w:id="836" w:author="Author"/>
              <w:color w:val="auto"/>
              <w:sz w:val="20"/>
              <w:szCs w:val="20"/>
            </w:rPr>
          </w:rPrChange>
        </w:rPr>
      </w:pPr>
      <w:ins w:id="837" w:author="Author">
        <w:r w:rsidRPr="001322B5">
          <w:rPr>
            <w:rFonts w:ascii="Times New Roman" w:hAnsi="Times New Roman" w:cs="Times New Roman"/>
            <w:color w:val="auto"/>
            <w:sz w:val="22"/>
            <w:szCs w:val="22"/>
            <w:rPrChange w:id="838" w:author="Author">
              <w:rPr>
                <w:color w:val="auto"/>
                <w:sz w:val="20"/>
                <w:szCs w:val="20"/>
              </w:rPr>
            </w:rPrChange>
          </w:rPr>
          <w:t xml:space="preserve">Payments </w:t>
        </w:r>
      </w:ins>
    </w:p>
    <w:p w14:paraId="5713C5BF" w14:textId="77777777" w:rsidR="001322B5" w:rsidRPr="001322B5" w:rsidRDefault="001322B5" w:rsidP="001322B5">
      <w:pPr>
        <w:pStyle w:val="Default"/>
        <w:rPr>
          <w:ins w:id="839" w:author="Author"/>
          <w:rFonts w:ascii="Times New Roman" w:hAnsi="Times New Roman" w:cs="Times New Roman"/>
          <w:color w:val="auto"/>
          <w:sz w:val="22"/>
          <w:szCs w:val="22"/>
          <w:rPrChange w:id="840" w:author="Author">
            <w:rPr>
              <w:ins w:id="841" w:author="Author"/>
              <w:color w:val="auto"/>
              <w:sz w:val="20"/>
              <w:szCs w:val="20"/>
            </w:rPr>
          </w:rPrChange>
        </w:rPr>
      </w:pPr>
      <w:ins w:id="842" w:author="Author">
        <w:r w:rsidRPr="001322B5">
          <w:rPr>
            <w:rFonts w:ascii="Times New Roman" w:hAnsi="Times New Roman" w:cs="Times New Roman"/>
            <w:color w:val="auto"/>
            <w:sz w:val="22"/>
            <w:szCs w:val="22"/>
            <w:rPrChange w:id="843" w:author="Author">
              <w:rPr>
                <w:color w:val="auto"/>
                <w:sz w:val="20"/>
                <w:szCs w:val="20"/>
              </w:rPr>
            </w:rPrChange>
          </w:rPr>
          <w:t xml:space="preserve">Penalties/Interest/Attorney’s Fees </w:t>
        </w:r>
      </w:ins>
    </w:p>
    <w:p w14:paraId="74130889" w14:textId="278FCD1F" w:rsidR="00E81D24" w:rsidRDefault="00E81D24" w:rsidP="001322B5">
      <w:pPr>
        <w:pStyle w:val="Default"/>
        <w:rPr>
          <w:ins w:id="844" w:author="Author"/>
          <w:rFonts w:ascii="Times New Roman" w:hAnsi="Times New Roman" w:cs="Times New Roman"/>
          <w:color w:val="auto"/>
          <w:sz w:val="22"/>
          <w:szCs w:val="22"/>
        </w:rPr>
      </w:pPr>
      <w:ins w:id="845" w:author="Author">
        <w:r>
          <w:rPr>
            <w:rFonts w:ascii="Times New Roman" w:hAnsi="Times New Roman" w:cs="Times New Roman"/>
            <w:color w:val="auto"/>
            <w:sz w:val="22"/>
            <w:szCs w:val="22"/>
          </w:rPr>
          <w:t>Public Record</w:t>
        </w:r>
      </w:ins>
    </w:p>
    <w:p w14:paraId="2C961FF5" w14:textId="40A0CE31" w:rsidR="001322B5" w:rsidRPr="001322B5" w:rsidRDefault="001322B5" w:rsidP="001322B5">
      <w:pPr>
        <w:pStyle w:val="Default"/>
        <w:rPr>
          <w:ins w:id="846" w:author="Author"/>
          <w:rFonts w:ascii="Times New Roman" w:hAnsi="Times New Roman" w:cs="Times New Roman"/>
          <w:color w:val="auto"/>
          <w:sz w:val="22"/>
          <w:szCs w:val="22"/>
          <w:rPrChange w:id="847" w:author="Author">
            <w:rPr>
              <w:ins w:id="848" w:author="Author"/>
              <w:color w:val="auto"/>
              <w:sz w:val="20"/>
              <w:szCs w:val="20"/>
            </w:rPr>
          </w:rPrChange>
        </w:rPr>
      </w:pPr>
      <w:ins w:id="849" w:author="Author">
        <w:r w:rsidRPr="001322B5">
          <w:rPr>
            <w:rFonts w:ascii="Times New Roman" w:hAnsi="Times New Roman" w:cs="Times New Roman"/>
            <w:color w:val="auto"/>
            <w:sz w:val="22"/>
            <w:szCs w:val="22"/>
            <w:rPrChange w:id="850" w:author="Author">
              <w:rPr>
                <w:color w:val="auto"/>
                <w:sz w:val="20"/>
                <w:szCs w:val="20"/>
              </w:rPr>
            </w:rPrChange>
          </w:rPr>
          <w:t xml:space="preserve">Progress Reports </w:t>
        </w:r>
      </w:ins>
    </w:p>
    <w:p w14:paraId="1654BF3E" w14:textId="77777777" w:rsidR="001322B5" w:rsidRPr="001322B5" w:rsidRDefault="001322B5" w:rsidP="001322B5">
      <w:pPr>
        <w:pStyle w:val="Default"/>
        <w:rPr>
          <w:ins w:id="851" w:author="Author"/>
          <w:rFonts w:ascii="Times New Roman" w:hAnsi="Times New Roman" w:cs="Times New Roman"/>
          <w:color w:val="auto"/>
          <w:sz w:val="22"/>
          <w:szCs w:val="22"/>
          <w:rPrChange w:id="852" w:author="Author">
            <w:rPr>
              <w:ins w:id="853" w:author="Author"/>
              <w:color w:val="auto"/>
              <w:sz w:val="20"/>
              <w:szCs w:val="20"/>
            </w:rPr>
          </w:rPrChange>
        </w:rPr>
      </w:pPr>
      <w:ins w:id="854" w:author="Author">
        <w:r w:rsidRPr="001322B5">
          <w:rPr>
            <w:rFonts w:ascii="Times New Roman" w:hAnsi="Times New Roman" w:cs="Times New Roman"/>
            <w:color w:val="auto"/>
            <w:sz w:val="22"/>
            <w:szCs w:val="22"/>
            <w:rPrChange w:id="855" w:author="Author">
              <w:rPr>
                <w:color w:val="auto"/>
                <w:sz w:val="20"/>
                <w:szCs w:val="20"/>
              </w:rPr>
            </w:rPrChange>
          </w:rPr>
          <w:t xml:space="preserve">Renewal Option </w:t>
        </w:r>
      </w:ins>
    </w:p>
    <w:p w14:paraId="4C395AB4" w14:textId="77777777" w:rsidR="001322B5" w:rsidRPr="001322B5" w:rsidRDefault="001322B5" w:rsidP="001322B5">
      <w:pPr>
        <w:pStyle w:val="Default"/>
        <w:rPr>
          <w:ins w:id="856" w:author="Author"/>
          <w:rFonts w:ascii="Times New Roman" w:hAnsi="Times New Roman" w:cs="Times New Roman"/>
          <w:color w:val="auto"/>
          <w:sz w:val="22"/>
          <w:szCs w:val="22"/>
          <w:rPrChange w:id="857" w:author="Author">
            <w:rPr>
              <w:ins w:id="858" w:author="Author"/>
              <w:color w:val="auto"/>
              <w:sz w:val="20"/>
              <w:szCs w:val="20"/>
            </w:rPr>
          </w:rPrChange>
        </w:rPr>
      </w:pPr>
      <w:ins w:id="859" w:author="Author">
        <w:r w:rsidRPr="001322B5">
          <w:rPr>
            <w:rFonts w:ascii="Times New Roman" w:hAnsi="Times New Roman" w:cs="Times New Roman"/>
            <w:color w:val="auto"/>
            <w:sz w:val="22"/>
            <w:szCs w:val="22"/>
            <w:rPrChange w:id="860" w:author="Author">
              <w:rPr>
                <w:color w:val="auto"/>
                <w:sz w:val="20"/>
                <w:szCs w:val="20"/>
              </w:rPr>
            </w:rPrChange>
          </w:rPr>
          <w:t xml:space="preserve">Termination for Default </w:t>
        </w:r>
      </w:ins>
    </w:p>
    <w:p w14:paraId="4F599989" w14:textId="77777777" w:rsidR="001322B5" w:rsidRPr="001322B5" w:rsidRDefault="001322B5" w:rsidP="001322B5">
      <w:pPr>
        <w:pStyle w:val="Default"/>
        <w:rPr>
          <w:ins w:id="861" w:author="Author"/>
          <w:rFonts w:ascii="Times New Roman" w:hAnsi="Times New Roman" w:cs="Times New Roman"/>
          <w:color w:val="auto"/>
          <w:sz w:val="22"/>
          <w:szCs w:val="22"/>
          <w:rPrChange w:id="862" w:author="Author">
            <w:rPr>
              <w:ins w:id="863" w:author="Author"/>
              <w:color w:val="auto"/>
              <w:sz w:val="20"/>
              <w:szCs w:val="20"/>
            </w:rPr>
          </w:rPrChange>
        </w:rPr>
      </w:pPr>
      <w:moveToRangeStart w:id="864" w:author="Author" w:name="move135291031"/>
      <w:ins w:id="865" w:author="Author">
        <w:r w:rsidRPr="001322B5">
          <w:rPr>
            <w:rFonts w:ascii="Times New Roman" w:hAnsi="Times New Roman" w:cs="Times New Roman"/>
            <w:color w:val="auto"/>
            <w:sz w:val="22"/>
            <w:szCs w:val="22"/>
            <w:rPrChange w:id="866" w:author="Author">
              <w:rPr>
                <w:color w:val="auto"/>
                <w:sz w:val="20"/>
                <w:szCs w:val="20"/>
              </w:rPr>
            </w:rPrChange>
          </w:rPr>
          <w:t xml:space="preserve">Travel </w:t>
        </w:r>
        <w:moveToRangeEnd w:id="864"/>
      </w:ins>
    </w:p>
    <w:p w14:paraId="3B63F70F" w14:textId="77777777" w:rsidR="001322B5" w:rsidRPr="001322B5" w:rsidRDefault="001322B5" w:rsidP="001322B5">
      <w:pPr>
        <w:pStyle w:val="Default"/>
        <w:rPr>
          <w:ins w:id="867" w:author="Author"/>
          <w:rFonts w:ascii="Times New Roman" w:hAnsi="Times New Roman" w:cs="Times New Roman"/>
          <w:color w:val="auto"/>
          <w:sz w:val="22"/>
          <w:szCs w:val="22"/>
          <w:rPrChange w:id="868" w:author="Author">
            <w:rPr>
              <w:ins w:id="869" w:author="Author"/>
              <w:color w:val="auto"/>
              <w:sz w:val="20"/>
              <w:szCs w:val="20"/>
            </w:rPr>
          </w:rPrChange>
        </w:rPr>
      </w:pPr>
      <w:ins w:id="870" w:author="Author">
        <w:r w:rsidRPr="001322B5">
          <w:rPr>
            <w:rFonts w:ascii="Times New Roman" w:hAnsi="Times New Roman" w:cs="Times New Roman"/>
            <w:color w:val="auto"/>
            <w:sz w:val="22"/>
            <w:szCs w:val="22"/>
            <w:rPrChange w:id="871" w:author="Author">
              <w:rPr>
                <w:color w:val="auto"/>
                <w:sz w:val="20"/>
                <w:szCs w:val="20"/>
              </w:rPr>
            </w:rPrChange>
          </w:rPr>
          <w:t xml:space="preserve">Waiver of Rights </w:t>
        </w:r>
      </w:ins>
    </w:p>
    <w:p w14:paraId="3DBA7C60" w14:textId="0509CF92" w:rsidR="001322B5" w:rsidRPr="001322B5" w:rsidRDefault="001322B5" w:rsidP="001322B5">
      <w:pPr>
        <w:spacing w:after="0" w:line="240" w:lineRule="auto"/>
        <w:rPr>
          <w:rFonts w:ascii="Times New Roman" w:eastAsia="Times New Roman" w:hAnsi="Times New Roman" w:cs="Times New Roman"/>
        </w:rPr>
      </w:pPr>
      <w:ins w:id="872" w:author="Author">
        <w:r w:rsidRPr="001322B5">
          <w:rPr>
            <w:rFonts w:ascii="Times New Roman" w:hAnsi="Times New Roman" w:cs="Times New Roman"/>
            <w:rPrChange w:id="873" w:author="Author">
              <w:rPr>
                <w:sz w:val="20"/>
                <w:szCs w:val="20"/>
              </w:rPr>
            </w:rPrChange>
          </w:rPr>
          <w:t>Work Standards</w:t>
        </w:r>
      </w:ins>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874" w:name="_Toc236554576"/>
      <w:r w:rsidRPr="006E4F58">
        <w:rPr>
          <w:rFonts w:ascii="Times New Roman" w:eastAsia="Times New Roman" w:hAnsi="Times New Roman" w:cs="Times New Roman"/>
          <w:b/>
        </w:rPr>
        <w:t>Non-Collusion and Acceptance</w:t>
      </w:r>
      <w:bookmarkEnd w:id="874"/>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572EE8BA"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w:t>
      </w:r>
      <w:del w:id="875" w:author="Author">
        <w:r w:rsidRPr="006E4F58" w:rsidDel="00D4355F">
          <w:rPr>
            <w:rFonts w:ascii="Times New Roman" w:eastAsia="Times New Roman" w:hAnsi="Times New Roman" w:cs="Times New Roman"/>
          </w:rPr>
          <w:delText>the Contractor</w:delText>
        </w:r>
      </w:del>
      <w:ins w:id="876"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or that the undersigned is the properly authorized representative, agent, </w:t>
      </w:r>
      <w:proofErr w:type="gramStart"/>
      <w:r w:rsidRPr="006E4F58">
        <w:rPr>
          <w:rFonts w:ascii="Times New Roman" w:eastAsia="Times New Roman" w:hAnsi="Times New Roman" w:cs="Times New Roman"/>
        </w:rPr>
        <w:t>member</w:t>
      </w:r>
      <w:proofErr w:type="gramEnd"/>
      <w:r w:rsidRPr="006E4F58">
        <w:rPr>
          <w:rFonts w:ascii="Times New Roman" w:eastAsia="Times New Roman" w:hAnsi="Times New Roman" w:cs="Times New Roman"/>
        </w:rPr>
        <w:t xml:space="preserve"> or officer of </w:t>
      </w:r>
      <w:del w:id="877" w:author="Author">
        <w:r w:rsidRPr="006E4F58" w:rsidDel="00D4355F">
          <w:rPr>
            <w:rFonts w:ascii="Times New Roman" w:eastAsia="Times New Roman" w:hAnsi="Times New Roman" w:cs="Times New Roman"/>
          </w:rPr>
          <w:delText>the Contractor</w:delText>
        </w:r>
      </w:del>
      <w:ins w:id="878"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Further, to the undersigned’s knowledge, neither the undersigned nor any other member, employee, representative, </w:t>
      </w:r>
      <w:proofErr w:type="gramStart"/>
      <w:r w:rsidRPr="006E4F58">
        <w:rPr>
          <w:rFonts w:ascii="Times New Roman" w:eastAsia="Times New Roman" w:hAnsi="Times New Roman" w:cs="Times New Roman"/>
        </w:rPr>
        <w:t>agent</w:t>
      </w:r>
      <w:proofErr w:type="gramEnd"/>
      <w:r w:rsidRPr="006E4F58">
        <w:rPr>
          <w:rFonts w:ascii="Times New Roman" w:eastAsia="Times New Roman" w:hAnsi="Times New Roman" w:cs="Times New Roman"/>
        </w:rPr>
        <w:t xml:space="preserve"> or officer of </w:t>
      </w:r>
      <w:del w:id="879" w:author="Author">
        <w:r w:rsidRPr="006E4F58" w:rsidDel="00D4355F">
          <w:rPr>
            <w:rFonts w:ascii="Times New Roman" w:eastAsia="Times New Roman" w:hAnsi="Times New Roman" w:cs="Times New Roman"/>
          </w:rPr>
          <w:delText>the Contractor</w:delText>
        </w:r>
      </w:del>
      <w:ins w:id="880"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w:t>
      </w:r>
      <w:del w:id="881" w:author="Author">
        <w:r w:rsidRPr="006E4F58" w:rsidDel="00D4355F">
          <w:rPr>
            <w:rFonts w:ascii="Times New Roman" w:eastAsia="Times New Roman" w:hAnsi="Times New Roman" w:cs="Times New Roman"/>
            <w:b/>
            <w:bCs/>
          </w:rPr>
          <w:delText>the Contractor</w:delText>
        </w:r>
      </w:del>
      <w:ins w:id="882" w:author="Author">
        <w:r w:rsidR="00D4355F">
          <w:rPr>
            <w:rFonts w:ascii="Times New Roman" w:eastAsia="Times New Roman" w:hAnsi="Times New Roman" w:cs="Times New Roman"/>
            <w:b/>
            <w:bCs/>
          </w:rPr>
          <w:t>Delta Dental</w:t>
        </w:r>
      </w:ins>
      <w:r w:rsidRPr="006E4F58">
        <w:rPr>
          <w:rFonts w:ascii="Times New Roman" w:eastAsia="Times New Roman" w:hAnsi="Times New Roman" w:cs="Times New Roman"/>
          <w:b/>
          <w:bCs/>
        </w:rPr>
        <w:t xml:space="preserve">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1" w:history="1">
        <w:r w:rsidRPr="003C6A0D">
          <w:rPr>
            <w:rFonts w:ascii="Times New Roman" w:eastAsia="MS Mincho" w:hAnsi="Times New Roman" w:cs="Times New Roman"/>
            <w:bCs/>
            <w:color w:val="0563C1"/>
            <w:u w:val="single"/>
            <w:lang w:eastAsia="ja-JP"/>
          </w:rPr>
          <w:t>https://fs.gmis.in.gov/psp/guest/SUPPLIER/ERP/c/SOI_CUSTOM_APPS.SOI_PUBLIC_CNTRCTS.GBL</w:t>
        </w:r>
      </w:hyperlink>
      <w:r w:rsidRPr="003C6A0D">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3DA30D6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del w:id="883" w:author="Author">
        <w:r w:rsidR="001739B8" w:rsidDel="00D4355F">
          <w:rPr>
            <w:rFonts w:ascii="Times New Roman" w:eastAsia="Times New Roman" w:hAnsi="Times New Roman" w:cs="Times New Roman"/>
          </w:rPr>
          <w:delText xml:space="preserve">the </w:delText>
        </w:r>
        <w:r w:rsidRPr="006E4F58" w:rsidDel="00D4355F">
          <w:rPr>
            <w:rFonts w:ascii="Times New Roman" w:eastAsia="Times New Roman" w:hAnsi="Times New Roman" w:cs="Times New Roman"/>
          </w:rPr>
          <w:delText>Contractor</w:delText>
        </w:r>
      </w:del>
      <w:ins w:id="884" w:author="Author">
        <w:r w:rsidR="00D4355F">
          <w:rPr>
            <w:rFonts w:ascii="Times New Roman" w:eastAsia="Times New Roman" w:hAnsi="Times New Roman" w:cs="Times New Roman"/>
          </w:rPr>
          <w:t>Delta Dental</w:t>
        </w:r>
      </w:ins>
      <w:r w:rsidRPr="006E4F58">
        <w:rPr>
          <w:rFonts w:ascii="Times New Roman" w:eastAsia="Times New Roman" w:hAnsi="Times New Roman" w:cs="Times New Roman"/>
        </w:rPr>
        <w:t xml:space="preserve">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63D514EA" w:rsidR="00F0508A" w:rsidRPr="00F0508A" w:rsidRDefault="00394AAA"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77777777" w:rsidR="00F0508A" w:rsidRPr="00F0508A" w:rsidRDefault="00F0508A" w:rsidP="00F0508A">
      <w:pPr>
        <w:spacing w:after="0" w:line="240" w:lineRule="auto"/>
        <w:rPr>
          <w:rFonts w:ascii="Times New Roman" w:eastAsia="Times New Roman" w:hAnsi="Times New Roman" w:cs="Times New Roman"/>
        </w:rPr>
      </w:pPr>
      <w:proofErr w:type="gramStart"/>
      <w:r w:rsidRPr="00F0508A">
        <w:rPr>
          <w:rFonts w:ascii="Times New Roman" w:eastAsia="Times New Roman" w:hAnsi="Times New Roman" w:cs="Times New Roman"/>
        </w:rPr>
        <w:t>Date:_</w:t>
      </w:r>
      <w:proofErr w:type="gramEnd"/>
      <w:r w:rsidRPr="00F0508A">
        <w:rPr>
          <w:rFonts w:ascii="Times New Roman" w:eastAsia="Times New Roman" w:hAnsi="Times New Roman" w:cs="Times New Roman"/>
        </w:rPr>
        <w:t xml:space="preserve">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Theodore E. </w:t>
      </w:r>
      <w:proofErr w:type="spellStart"/>
      <w:r>
        <w:rPr>
          <w:rFonts w:ascii="Times New Roman" w:eastAsia="Times New Roman" w:hAnsi="Times New Roman" w:cs="Times New Roman"/>
        </w:rPr>
        <w:t>Rokita</w:t>
      </w:r>
      <w:proofErr w:type="spellEnd"/>
      <w:r>
        <w:rPr>
          <w:rFonts w:ascii="Times New Roman" w:eastAsia="Times New Roman" w:hAnsi="Times New Roman" w:cs="Times New Roman"/>
        </w:rPr>
        <w:t>,</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Author" w:initials="A">
    <w:p w14:paraId="6EF63B00" w14:textId="1B5A2CB5" w:rsidR="00D4355F" w:rsidRDefault="00D4355F">
      <w:pPr>
        <w:pStyle w:val="CommentText"/>
      </w:pPr>
      <w:r>
        <w:rPr>
          <w:rStyle w:val="CommentReference"/>
        </w:rPr>
        <w:annotationRef/>
      </w:r>
      <w:r w:rsidR="003A04F8">
        <w:t>We have included the Delta Dental Standard Contract with this document.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F63B0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F63B00" w16cid:durableId="28105E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0B05E" w14:textId="77777777" w:rsidR="00C874F2" w:rsidRDefault="00C874F2" w:rsidP="00C96F20">
      <w:pPr>
        <w:spacing w:after="0" w:line="240" w:lineRule="auto"/>
      </w:pPr>
      <w:r>
        <w:separator/>
      </w:r>
    </w:p>
  </w:endnote>
  <w:endnote w:type="continuationSeparator" w:id="0">
    <w:p w14:paraId="37FD71CC" w14:textId="77777777" w:rsidR="00C874F2" w:rsidRDefault="00C874F2"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BEDEE" w14:textId="77777777" w:rsidR="00D4355F" w:rsidRDefault="00D435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14DF74B1" w:rsidR="00AA11FE" w:rsidRPr="00C96F20" w:rsidRDefault="007406CA">
    <w:pPr>
      <w:pStyle w:val="Footer"/>
      <w:rPr>
        <w:sz w:val="20"/>
        <w:szCs w:val="20"/>
      </w:rPr>
    </w:pPr>
    <w:r>
      <w:rPr>
        <w:sz w:val="20"/>
        <w:szCs w:val="20"/>
      </w:rPr>
      <w:t>9</w:t>
    </w:r>
    <w:r w:rsidR="001579A3">
      <w:rPr>
        <w:sz w:val="20"/>
        <w:szCs w:val="20"/>
      </w:rPr>
      <w:t>/2021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1CF10" w14:textId="77777777" w:rsidR="00D4355F" w:rsidRDefault="00D43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BEEC5" w14:textId="77777777" w:rsidR="00C874F2" w:rsidRDefault="00C874F2" w:rsidP="00C96F20">
      <w:pPr>
        <w:spacing w:after="0" w:line="240" w:lineRule="auto"/>
      </w:pPr>
      <w:r>
        <w:separator/>
      </w:r>
    </w:p>
  </w:footnote>
  <w:footnote w:type="continuationSeparator" w:id="0">
    <w:p w14:paraId="6528C23E" w14:textId="77777777" w:rsidR="00C874F2" w:rsidRDefault="00C874F2" w:rsidP="00C96F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48784" w14:textId="77777777" w:rsidR="00D4355F" w:rsidRDefault="00D435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A689B" w14:textId="77777777" w:rsidR="00D4355F" w:rsidRDefault="00D435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BFAC7" w14:textId="77777777" w:rsidR="00D4355F" w:rsidRDefault="00D435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16cid:durableId="677656570">
    <w:abstractNumId w:val="5"/>
  </w:num>
  <w:num w:numId="2" w16cid:durableId="1347051002">
    <w:abstractNumId w:val="0"/>
  </w:num>
  <w:num w:numId="3" w16cid:durableId="181558965">
    <w:abstractNumId w:val="1"/>
  </w:num>
  <w:num w:numId="4" w16cid:durableId="967518034">
    <w:abstractNumId w:val="3"/>
  </w:num>
  <w:num w:numId="5" w16cid:durableId="208885266">
    <w:abstractNumId w:val="2"/>
  </w:num>
  <w:num w:numId="6" w16cid:durableId="7555178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76DB6"/>
    <w:rsid w:val="00087CFF"/>
    <w:rsid w:val="00094DA4"/>
    <w:rsid w:val="000A5FFB"/>
    <w:rsid w:val="00105774"/>
    <w:rsid w:val="001322B5"/>
    <w:rsid w:val="001579A3"/>
    <w:rsid w:val="001739B8"/>
    <w:rsid w:val="00187140"/>
    <w:rsid w:val="00196CC0"/>
    <w:rsid w:val="00202E37"/>
    <w:rsid w:val="00206A95"/>
    <w:rsid w:val="0025187C"/>
    <w:rsid w:val="00260DA0"/>
    <w:rsid w:val="00291E2A"/>
    <w:rsid w:val="002A617D"/>
    <w:rsid w:val="002B190C"/>
    <w:rsid w:val="002E3E1F"/>
    <w:rsid w:val="002F2B6B"/>
    <w:rsid w:val="00344D68"/>
    <w:rsid w:val="00394AAA"/>
    <w:rsid w:val="003A027C"/>
    <w:rsid w:val="003A04F8"/>
    <w:rsid w:val="003E024F"/>
    <w:rsid w:val="003E4E84"/>
    <w:rsid w:val="003E6C08"/>
    <w:rsid w:val="00413DA7"/>
    <w:rsid w:val="0041593D"/>
    <w:rsid w:val="00445F9E"/>
    <w:rsid w:val="00497D2B"/>
    <w:rsid w:val="004B543A"/>
    <w:rsid w:val="004C48C7"/>
    <w:rsid w:val="004D718B"/>
    <w:rsid w:val="00506D5C"/>
    <w:rsid w:val="00512F1D"/>
    <w:rsid w:val="0052585E"/>
    <w:rsid w:val="00552EFB"/>
    <w:rsid w:val="005542D3"/>
    <w:rsid w:val="00572EFD"/>
    <w:rsid w:val="00573ED0"/>
    <w:rsid w:val="005A4890"/>
    <w:rsid w:val="005B3DEB"/>
    <w:rsid w:val="005F0D6B"/>
    <w:rsid w:val="00611680"/>
    <w:rsid w:val="006157BA"/>
    <w:rsid w:val="00617E36"/>
    <w:rsid w:val="00623E6B"/>
    <w:rsid w:val="006436D1"/>
    <w:rsid w:val="00657CD7"/>
    <w:rsid w:val="00674611"/>
    <w:rsid w:val="00675C15"/>
    <w:rsid w:val="006817FF"/>
    <w:rsid w:val="006A0226"/>
    <w:rsid w:val="006E4F58"/>
    <w:rsid w:val="006F3B5E"/>
    <w:rsid w:val="006F516E"/>
    <w:rsid w:val="007145B5"/>
    <w:rsid w:val="007406CA"/>
    <w:rsid w:val="007412B2"/>
    <w:rsid w:val="007645D6"/>
    <w:rsid w:val="00782C06"/>
    <w:rsid w:val="00785092"/>
    <w:rsid w:val="007A3C99"/>
    <w:rsid w:val="007D3AD3"/>
    <w:rsid w:val="007F284D"/>
    <w:rsid w:val="007F468B"/>
    <w:rsid w:val="00832BC2"/>
    <w:rsid w:val="00833B43"/>
    <w:rsid w:val="00850B3F"/>
    <w:rsid w:val="008C1ADE"/>
    <w:rsid w:val="008F7BF8"/>
    <w:rsid w:val="00902E76"/>
    <w:rsid w:val="00922B2E"/>
    <w:rsid w:val="00946970"/>
    <w:rsid w:val="00960CD4"/>
    <w:rsid w:val="00985F5A"/>
    <w:rsid w:val="009C3620"/>
    <w:rsid w:val="009F1E26"/>
    <w:rsid w:val="00A222CE"/>
    <w:rsid w:val="00A654E9"/>
    <w:rsid w:val="00AA11FE"/>
    <w:rsid w:val="00AA3DDD"/>
    <w:rsid w:val="00AA6E84"/>
    <w:rsid w:val="00AD2E37"/>
    <w:rsid w:val="00AD39F3"/>
    <w:rsid w:val="00AF3B2B"/>
    <w:rsid w:val="00AF4974"/>
    <w:rsid w:val="00B2413B"/>
    <w:rsid w:val="00B50BE2"/>
    <w:rsid w:val="00B51328"/>
    <w:rsid w:val="00B51514"/>
    <w:rsid w:val="00C05BE2"/>
    <w:rsid w:val="00C25290"/>
    <w:rsid w:val="00C27C59"/>
    <w:rsid w:val="00C82069"/>
    <w:rsid w:val="00C82C5D"/>
    <w:rsid w:val="00C83907"/>
    <w:rsid w:val="00C874F2"/>
    <w:rsid w:val="00C96F20"/>
    <w:rsid w:val="00CC185C"/>
    <w:rsid w:val="00CF5CA3"/>
    <w:rsid w:val="00D0184B"/>
    <w:rsid w:val="00D16C15"/>
    <w:rsid w:val="00D225EE"/>
    <w:rsid w:val="00D4355F"/>
    <w:rsid w:val="00D4443D"/>
    <w:rsid w:val="00D515C5"/>
    <w:rsid w:val="00D574E0"/>
    <w:rsid w:val="00D67CFA"/>
    <w:rsid w:val="00DA3AAA"/>
    <w:rsid w:val="00DC6E9A"/>
    <w:rsid w:val="00E10ABB"/>
    <w:rsid w:val="00E24805"/>
    <w:rsid w:val="00E2778B"/>
    <w:rsid w:val="00E81D24"/>
    <w:rsid w:val="00E93E1F"/>
    <w:rsid w:val="00EF309B"/>
    <w:rsid w:val="00F0508A"/>
    <w:rsid w:val="00F2585D"/>
    <w:rsid w:val="00F4772B"/>
    <w:rsid w:val="00F72519"/>
    <w:rsid w:val="00F970EE"/>
    <w:rsid w:val="00FE454D"/>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 w:type="paragraph" w:styleId="Revision">
    <w:name w:val="Revision"/>
    <w:hidden/>
    <w:uiPriority w:val="99"/>
    <w:semiHidden/>
    <w:rsid w:val="00D4355F"/>
    <w:pPr>
      <w:spacing w:after="0" w:line="240" w:lineRule="auto"/>
    </w:pPr>
  </w:style>
  <w:style w:type="paragraph" w:customStyle="1" w:styleId="Default">
    <w:name w:val="Default"/>
    <w:rsid w:val="001322B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s.gmis.in.gov/psp/guest/SUPPLIER/ERP/c/SOI_CUSTOM_APPS.SOI_PUBLIC_CNTRCTS.GB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in.gov/i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8737</Words>
  <Characters>49805</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2023-05-18T12:28:00Z</dcterms:created>
  <dcterms:modified xsi:type="dcterms:W3CDTF">2023-05-19T14:22:00Z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ca1fde-07af-4468-b418-4ff22b604c41_Enabled">
    <vt:lpwstr>true</vt:lpwstr>
  </property>
  <property fmtid="{D5CDD505-2E9C-101B-9397-08002B2CF9AE}" pid="3" name="MSIP_Label_83ca1fde-07af-4468-b418-4ff22b604c41_SetDate">
    <vt:lpwstr>2023-05-18T12:12:25Z</vt:lpwstr>
  </property>
  <property fmtid="{D5CDD505-2E9C-101B-9397-08002B2CF9AE}" pid="4" name="MSIP_Label_83ca1fde-07af-4468-b418-4ff22b604c41_Method">
    <vt:lpwstr>Standard</vt:lpwstr>
  </property>
  <property fmtid="{D5CDD505-2E9C-101B-9397-08002B2CF9AE}" pid="5" name="MSIP_Label_83ca1fde-07af-4468-b418-4ff22b604c41_Name">
    <vt:lpwstr>Internal</vt:lpwstr>
  </property>
  <property fmtid="{D5CDD505-2E9C-101B-9397-08002B2CF9AE}" pid="6" name="MSIP_Label_83ca1fde-07af-4468-b418-4ff22b604c41_SiteId">
    <vt:lpwstr>0092ff14-2fb2-424d-9532-35fa5c10c50b</vt:lpwstr>
  </property>
  <property fmtid="{D5CDD505-2E9C-101B-9397-08002B2CF9AE}" pid="7" name="MSIP_Label_83ca1fde-07af-4468-b418-4ff22b604c41_ActionId">
    <vt:lpwstr>072eeed4-71f9-44ec-bc78-a9f855574436</vt:lpwstr>
  </property>
  <property fmtid="{D5CDD505-2E9C-101B-9397-08002B2CF9AE}" pid="8" name="MSIP_Label_83ca1fde-07af-4468-b418-4ff22b604c41_ContentBits">
    <vt:lpwstr>0</vt:lpwstr>
  </property>
</Properties>
</file>